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28E" w:rsidRPr="004156A1" w:rsidRDefault="008E3672" w:rsidP="00EC6550">
      <w:pPr>
        <w:tabs>
          <w:tab w:val="center" w:pos="2520"/>
        </w:tabs>
        <w:spacing w:after="120"/>
        <w:jc w:val="center"/>
        <w:rPr>
          <w:rFonts w:ascii="Arial" w:hAnsi="Arial" w:cs="Arial"/>
          <w:b/>
          <w:lang w:val="cs-CZ"/>
        </w:rPr>
      </w:pPr>
      <w:r w:rsidRPr="00AB4EAC">
        <w:rPr>
          <w:rFonts w:ascii="Arial" w:hAnsi="Arial" w:cs="Arial"/>
          <w:noProof/>
          <w:lang w:val="cs-CZ"/>
        </w:rPr>
        <w:drawing>
          <wp:inline distT="0" distB="0" distL="0" distR="0">
            <wp:extent cx="685800" cy="828675"/>
            <wp:effectExtent l="0" t="0" r="0" b="0"/>
            <wp:docPr id="1" name="obrázek 1" descr="Coat of arms of the Czech Republic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oat of arms of the Czech Republic.sv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28E" w:rsidRPr="007F3210" w:rsidRDefault="00CA0A10" w:rsidP="00CA0A10">
      <w:pPr>
        <w:tabs>
          <w:tab w:val="center" w:pos="2520"/>
        </w:tabs>
        <w:jc w:val="center"/>
        <w:rPr>
          <w:rFonts w:ascii="Arial" w:hAnsi="Arial" w:cs="Arial"/>
          <w:sz w:val="22"/>
          <w:szCs w:val="22"/>
          <w:lang w:val="cs-CZ"/>
        </w:rPr>
      </w:pPr>
      <w:r w:rsidRPr="007F3210">
        <w:rPr>
          <w:rFonts w:ascii="Arial" w:hAnsi="Arial" w:cs="Arial"/>
          <w:sz w:val="22"/>
          <w:szCs w:val="22"/>
          <w:lang w:val="cs-CZ"/>
        </w:rPr>
        <w:t>Vláda České republiky</w:t>
      </w:r>
    </w:p>
    <w:p w:rsidR="0052028E" w:rsidRPr="004156A1" w:rsidRDefault="0052028E" w:rsidP="00EC6550">
      <w:pPr>
        <w:tabs>
          <w:tab w:val="center" w:pos="2520"/>
        </w:tabs>
        <w:jc w:val="left"/>
        <w:rPr>
          <w:rFonts w:ascii="Arial" w:hAnsi="Arial" w:cs="Arial"/>
          <w:b/>
          <w:lang w:val="cs-CZ"/>
        </w:rPr>
      </w:pPr>
    </w:p>
    <w:p w:rsidR="0052028E" w:rsidRPr="004156A1" w:rsidRDefault="0052028E" w:rsidP="00EC6550">
      <w:pPr>
        <w:tabs>
          <w:tab w:val="center" w:pos="2520"/>
        </w:tabs>
        <w:jc w:val="left"/>
        <w:rPr>
          <w:rFonts w:ascii="Arial" w:hAnsi="Arial" w:cs="Arial"/>
          <w:b/>
          <w:lang w:val="cs-CZ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44"/>
        <w:gridCol w:w="3628"/>
      </w:tblGrid>
      <w:tr w:rsidR="004E4CBF" w:rsidRPr="004E4CBF" w:rsidTr="00A763A4">
        <w:tc>
          <w:tcPr>
            <w:tcW w:w="5526" w:type="dxa"/>
          </w:tcPr>
          <w:p w:rsidR="00CA0A10" w:rsidRPr="004E4CBF" w:rsidRDefault="00CA0A10" w:rsidP="00F00C1B">
            <w:pPr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4E4CBF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Ministerstvo </w:t>
            </w:r>
            <w:r w:rsidR="00F00C1B">
              <w:rPr>
                <w:rFonts w:ascii="Arial" w:hAnsi="Arial" w:cs="Arial"/>
                <w:b/>
                <w:sz w:val="22"/>
                <w:szCs w:val="22"/>
                <w:lang w:val="cs-CZ"/>
              </w:rPr>
              <w:t>vnitra</w:t>
            </w:r>
          </w:p>
        </w:tc>
        <w:tc>
          <w:tcPr>
            <w:tcW w:w="3686" w:type="dxa"/>
          </w:tcPr>
          <w:p w:rsidR="00CA0A10" w:rsidRPr="004E4CBF" w:rsidRDefault="00CA0A10">
            <w:pPr>
              <w:tabs>
                <w:tab w:val="center" w:pos="2520"/>
              </w:tabs>
              <w:jc w:val="left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4E4CBF" w:rsidRPr="004E4CBF" w:rsidTr="00A763A4">
        <w:tc>
          <w:tcPr>
            <w:tcW w:w="5526" w:type="dxa"/>
          </w:tcPr>
          <w:p w:rsidR="00CA0A10" w:rsidRPr="00F00C1B" w:rsidRDefault="00F735AC" w:rsidP="00AF289A">
            <w:pPr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</w:pPr>
            <w:r w:rsidRPr="00F735AC">
              <w:rPr>
                <w:rFonts w:ascii="Arial" w:hAnsi="Arial" w:cs="Arial"/>
                <w:sz w:val="22"/>
                <w:szCs w:val="22"/>
                <w:lang w:val="cs-CZ"/>
              </w:rPr>
              <w:t>MV- 55810-5/OBP-2019</w:t>
            </w:r>
            <w:bookmarkStart w:id="0" w:name="_GoBack"/>
            <w:bookmarkEnd w:id="0"/>
          </w:p>
        </w:tc>
        <w:tc>
          <w:tcPr>
            <w:tcW w:w="3686" w:type="dxa"/>
          </w:tcPr>
          <w:p w:rsidR="00CA0A10" w:rsidRPr="004E4CBF" w:rsidRDefault="00CA0A10" w:rsidP="00CA0A10">
            <w:pPr>
              <w:tabs>
                <w:tab w:val="center" w:pos="2520"/>
              </w:tabs>
              <w:jc w:val="left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4E4CBF" w:rsidRPr="004E4CBF" w:rsidTr="00A763A4">
        <w:tc>
          <w:tcPr>
            <w:tcW w:w="5526" w:type="dxa"/>
          </w:tcPr>
          <w:p w:rsidR="00CA0A10" w:rsidRPr="004E4CBF" w:rsidRDefault="00CA0A10" w:rsidP="00CA0A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3686" w:type="dxa"/>
          </w:tcPr>
          <w:p w:rsidR="00CA0A10" w:rsidRPr="004E4CBF" w:rsidRDefault="00CA0A10" w:rsidP="00F00C1B">
            <w:pPr>
              <w:tabs>
                <w:tab w:val="center" w:pos="2554"/>
              </w:tabs>
              <w:jc w:val="left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E4CBF">
              <w:rPr>
                <w:rFonts w:ascii="Arial" w:hAnsi="Arial" w:cs="Arial"/>
                <w:sz w:val="22"/>
                <w:szCs w:val="22"/>
                <w:lang w:val="cs-CZ"/>
              </w:rPr>
              <w:t xml:space="preserve">V Praze </w:t>
            </w:r>
            <w:r w:rsidR="00203A60" w:rsidRPr="004E4CBF">
              <w:rPr>
                <w:rFonts w:ascii="Arial" w:hAnsi="Arial" w:cs="Arial"/>
                <w:sz w:val="22"/>
                <w:szCs w:val="22"/>
                <w:lang w:val="cs-CZ"/>
              </w:rPr>
              <w:t>d</w:t>
            </w:r>
            <w:r w:rsidRPr="004E4CBF">
              <w:rPr>
                <w:rFonts w:ascii="Arial" w:hAnsi="Arial" w:cs="Arial"/>
                <w:sz w:val="22"/>
                <w:szCs w:val="22"/>
                <w:lang w:val="cs-CZ"/>
              </w:rPr>
              <w:t>ne</w:t>
            </w:r>
            <w:r w:rsidR="00203A60" w:rsidRPr="004E4CBF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="00AB4EAC" w:rsidRPr="004E4CBF">
              <w:rPr>
                <w:rFonts w:ascii="Arial" w:hAnsi="Arial" w:cs="Arial"/>
                <w:sz w:val="22"/>
                <w:szCs w:val="22"/>
                <w:lang w:val="cs-CZ"/>
              </w:rPr>
              <w:t xml:space="preserve">      . </w:t>
            </w:r>
            <w:proofErr w:type="gramStart"/>
            <w:r w:rsidR="00F00C1B">
              <w:rPr>
                <w:rFonts w:ascii="Arial" w:hAnsi="Arial" w:cs="Arial"/>
                <w:sz w:val="22"/>
                <w:szCs w:val="22"/>
                <w:lang w:val="cs-CZ"/>
              </w:rPr>
              <w:t>června</w:t>
            </w:r>
            <w:proofErr w:type="gramEnd"/>
            <w:r w:rsidR="00AB4EAC" w:rsidRPr="004E4CBF">
              <w:rPr>
                <w:rFonts w:ascii="Arial" w:hAnsi="Arial" w:cs="Arial"/>
                <w:sz w:val="22"/>
                <w:szCs w:val="22"/>
                <w:lang w:val="cs-CZ"/>
              </w:rPr>
              <w:t xml:space="preserve"> 201</w:t>
            </w:r>
            <w:r w:rsidR="005E7440">
              <w:rPr>
                <w:rFonts w:ascii="Arial" w:hAnsi="Arial" w:cs="Arial"/>
                <w:sz w:val="22"/>
                <w:szCs w:val="22"/>
                <w:lang w:val="cs-CZ"/>
              </w:rPr>
              <w:t>9</w:t>
            </w:r>
          </w:p>
        </w:tc>
      </w:tr>
      <w:tr w:rsidR="00CA0A10" w:rsidRPr="004E4CBF" w:rsidTr="00A763A4">
        <w:tc>
          <w:tcPr>
            <w:tcW w:w="5526" w:type="dxa"/>
          </w:tcPr>
          <w:p w:rsidR="00CA0A10" w:rsidRPr="004E4CBF" w:rsidRDefault="00CA0A10" w:rsidP="00CA0A10">
            <w:pPr>
              <w:tabs>
                <w:tab w:val="center" w:pos="2520"/>
              </w:tabs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3686" w:type="dxa"/>
          </w:tcPr>
          <w:p w:rsidR="00CA0A10" w:rsidRPr="004E4CBF" w:rsidRDefault="00CA0A10" w:rsidP="00AB4EAC">
            <w:pPr>
              <w:tabs>
                <w:tab w:val="center" w:pos="2520"/>
              </w:tabs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E4CBF">
              <w:rPr>
                <w:rFonts w:ascii="Arial" w:hAnsi="Arial" w:cs="Arial"/>
                <w:sz w:val="22"/>
                <w:szCs w:val="22"/>
                <w:lang w:val="cs-CZ"/>
              </w:rPr>
              <w:t xml:space="preserve">Výtisk č.: </w:t>
            </w:r>
          </w:p>
        </w:tc>
      </w:tr>
    </w:tbl>
    <w:p w:rsidR="0052028E" w:rsidRPr="004E4CBF" w:rsidRDefault="0052028E" w:rsidP="00EC6550">
      <w:pPr>
        <w:tabs>
          <w:tab w:val="center" w:pos="2520"/>
        </w:tabs>
        <w:jc w:val="left"/>
        <w:rPr>
          <w:rFonts w:ascii="Arial" w:hAnsi="Arial" w:cs="Arial"/>
          <w:b/>
          <w:lang w:val="cs-CZ"/>
        </w:rPr>
      </w:pPr>
    </w:p>
    <w:p w:rsidR="0052028E" w:rsidRPr="004E4CBF" w:rsidRDefault="00CA0A10">
      <w:pPr>
        <w:pStyle w:val="Nadpis1"/>
        <w:rPr>
          <w:rFonts w:ascii="Arial" w:hAnsi="Arial" w:cs="Arial"/>
          <w:bCs/>
          <w:sz w:val="28"/>
          <w:u w:val="none"/>
        </w:rPr>
      </w:pPr>
      <w:r w:rsidRPr="004E4CBF">
        <w:rPr>
          <w:rFonts w:ascii="Arial" w:hAnsi="Arial" w:cs="Arial"/>
          <w:bCs/>
          <w:sz w:val="28"/>
          <w:u w:val="none"/>
        </w:rPr>
        <w:fldChar w:fldCharType="begin"/>
      </w:r>
      <w:r w:rsidRPr="004E4CBF">
        <w:rPr>
          <w:rFonts w:ascii="Arial" w:hAnsi="Arial" w:cs="Arial"/>
          <w:bCs/>
          <w:sz w:val="28"/>
          <w:u w:val="none"/>
        </w:rPr>
        <w:instrText xml:space="preserve"> MACROBUTTON NoMacro PRO SCHŮZI</w:instrText>
      </w:r>
      <w:r w:rsidRPr="004E4CBF">
        <w:rPr>
          <w:rFonts w:ascii="Arial" w:hAnsi="Arial" w:cs="Arial"/>
          <w:bCs/>
          <w:sz w:val="28"/>
          <w:u w:val="none"/>
        </w:rPr>
        <w:fldChar w:fldCharType="end"/>
      </w:r>
      <w:r w:rsidR="0052028E" w:rsidRPr="004E4CBF">
        <w:rPr>
          <w:rFonts w:ascii="Arial" w:hAnsi="Arial" w:cs="Arial"/>
          <w:bCs/>
          <w:sz w:val="28"/>
          <w:u w:val="none"/>
        </w:rPr>
        <w:t xml:space="preserve"> VLÁDY</w:t>
      </w:r>
    </w:p>
    <w:p w:rsidR="0052028E" w:rsidRPr="004E4CBF" w:rsidRDefault="0052028E" w:rsidP="00EC6550">
      <w:pPr>
        <w:tabs>
          <w:tab w:val="center" w:pos="2520"/>
        </w:tabs>
        <w:jc w:val="left"/>
        <w:rPr>
          <w:rFonts w:ascii="Arial" w:hAnsi="Arial" w:cs="Arial"/>
          <w:bCs/>
          <w:lang w:val="cs-CZ"/>
        </w:rPr>
      </w:pPr>
    </w:p>
    <w:p w:rsidR="0052028E" w:rsidRPr="004E4CBF" w:rsidRDefault="00F00C1B" w:rsidP="00F00C1B">
      <w:pPr>
        <w:tabs>
          <w:tab w:val="center" w:pos="2520"/>
        </w:tabs>
        <w:jc w:val="center"/>
        <w:rPr>
          <w:rFonts w:ascii="Arial" w:hAnsi="Arial" w:cs="Arial"/>
          <w:bCs/>
          <w:lang w:val="cs-CZ"/>
        </w:rPr>
      </w:pPr>
      <w:r>
        <w:rPr>
          <w:rFonts w:ascii="Arial" w:hAnsi="Arial" w:cs="Arial"/>
          <w:b/>
          <w:bCs/>
          <w:szCs w:val="24"/>
          <w:lang w:val="cs-CZ"/>
        </w:rPr>
        <w:t>P</w:t>
      </w:r>
      <w:r w:rsidRPr="00F00C1B">
        <w:rPr>
          <w:rFonts w:ascii="Arial" w:hAnsi="Arial" w:cs="Arial"/>
          <w:b/>
          <w:bCs/>
          <w:szCs w:val="24"/>
          <w:lang w:val="cs-CZ"/>
        </w:rPr>
        <w:t>rogram</w:t>
      </w:r>
      <w:r>
        <w:rPr>
          <w:rFonts w:ascii="Arial" w:hAnsi="Arial" w:cs="Arial"/>
          <w:b/>
          <w:bCs/>
          <w:szCs w:val="24"/>
          <w:lang w:val="cs-CZ"/>
        </w:rPr>
        <w:t>y</w:t>
      </w:r>
      <w:r w:rsidRPr="00F00C1B">
        <w:rPr>
          <w:rFonts w:ascii="Arial" w:hAnsi="Arial" w:cs="Arial"/>
          <w:b/>
          <w:bCs/>
          <w:szCs w:val="24"/>
          <w:lang w:val="cs-CZ"/>
        </w:rPr>
        <w:t xml:space="preserve"> schválen</w:t>
      </w:r>
      <w:r>
        <w:rPr>
          <w:rFonts w:ascii="Arial" w:hAnsi="Arial" w:cs="Arial"/>
          <w:b/>
          <w:bCs/>
          <w:szCs w:val="24"/>
          <w:lang w:val="cs-CZ"/>
        </w:rPr>
        <w:t>é</w:t>
      </w:r>
      <w:r w:rsidRPr="00F00C1B">
        <w:rPr>
          <w:rFonts w:ascii="Arial" w:hAnsi="Arial" w:cs="Arial"/>
          <w:b/>
          <w:bCs/>
          <w:szCs w:val="24"/>
          <w:lang w:val="cs-CZ"/>
        </w:rPr>
        <w:t xml:space="preserve"> vládou za účelem dosažení ekonomického přínosu </w:t>
      </w:r>
      <w:r>
        <w:rPr>
          <w:rFonts w:ascii="Arial" w:hAnsi="Arial" w:cs="Arial"/>
          <w:b/>
          <w:bCs/>
          <w:szCs w:val="24"/>
          <w:lang w:val="cs-CZ"/>
        </w:rPr>
        <w:br/>
      </w:r>
      <w:r w:rsidRPr="00F00C1B">
        <w:rPr>
          <w:rFonts w:ascii="Arial" w:hAnsi="Arial" w:cs="Arial"/>
          <w:b/>
          <w:bCs/>
          <w:szCs w:val="24"/>
          <w:lang w:val="cs-CZ"/>
        </w:rPr>
        <w:t>pro Českou republiku</w:t>
      </w:r>
    </w:p>
    <w:p w:rsidR="0052028E" w:rsidRPr="004E4CBF" w:rsidRDefault="0052028E" w:rsidP="0041109D">
      <w:pPr>
        <w:tabs>
          <w:tab w:val="center" w:pos="2520"/>
        </w:tabs>
        <w:jc w:val="left"/>
        <w:rPr>
          <w:rFonts w:ascii="Arial" w:hAnsi="Arial" w:cs="Arial"/>
          <w:bCs/>
          <w:lang w:val="cs-CZ"/>
        </w:rPr>
      </w:pPr>
    </w:p>
    <w:p w:rsidR="0052028E" w:rsidRPr="004E4CBF" w:rsidRDefault="0052028E" w:rsidP="0041109D">
      <w:pPr>
        <w:tabs>
          <w:tab w:val="center" w:pos="2520"/>
        </w:tabs>
        <w:jc w:val="left"/>
        <w:rPr>
          <w:rFonts w:ascii="Arial" w:hAnsi="Arial" w:cs="Arial"/>
          <w:bCs/>
          <w:lang w:val="cs-CZ"/>
        </w:rPr>
      </w:pPr>
    </w:p>
    <w:p w:rsidR="0052028E" w:rsidRPr="004E4CBF" w:rsidRDefault="0052028E" w:rsidP="0041109D">
      <w:pPr>
        <w:tabs>
          <w:tab w:val="center" w:pos="2520"/>
        </w:tabs>
        <w:jc w:val="left"/>
        <w:rPr>
          <w:rFonts w:ascii="Arial" w:hAnsi="Arial" w:cs="Arial"/>
          <w:bCs/>
          <w:lang w:val="cs-CZ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2"/>
        <w:gridCol w:w="356"/>
        <w:gridCol w:w="4184"/>
      </w:tblGrid>
      <w:tr w:rsidR="00F00C1B" w:rsidRPr="003E52E1">
        <w:trPr>
          <w:trHeight w:val="332"/>
        </w:trPr>
        <w:tc>
          <w:tcPr>
            <w:tcW w:w="4608" w:type="dxa"/>
          </w:tcPr>
          <w:p w:rsidR="0052028E" w:rsidRPr="004E4CBF" w:rsidRDefault="0052028E" w:rsidP="00EC6550">
            <w:pPr>
              <w:jc w:val="left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4E4CBF">
              <w:rPr>
                <w:rFonts w:ascii="Arial" w:hAnsi="Arial" w:cs="Arial"/>
                <w:b/>
                <w:sz w:val="22"/>
                <w:szCs w:val="22"/>
                <w:lang w:val="cs-CZ"/>
              </w:rPr>
              <w:t>Důvod předložení:</w:t>
            </w:r>
          </w:p>
        </w:tc>
        <w:tc>
          <w:tcPr>
            <w:tcW w:w="360" w:type="dxa"/>
          </w:tcPr>
          <w:p w:rsidR="0052028E" w:rsidRPr="004E4CBF" w:rsidRDefault="0052028E">
            <w:pPr>
              <w:jc w:val="left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4244" w:type="dxa"/>
          </w:tcPr>
          <w:p w:rsidR="0052028E" w:rsidRPr="004E4CBF" w:rsidRDefault="0052028E">
            <w:pPr>
              <w:jc w:val="left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4E4CBF">
              <w:rPr>
                <w:rFonts w:ascii="Arial" w:hAnsi="Arial" w:cs="Arial"/>
                <w:b/>
                <w:sz w:val="22"/>
                <w:szCs w:val="22"/>
                <w:lang w:val="cs-CZ"/>
              </w:rPr>
              <w:t>Obsah:</w:t>
            </w:r>
          </w:p>
        </w:tc>
      </w:tr>
      <w:tr w:rsidR="00F00C1B" w:rsidRPr="00BF2D4A" w:rsidTr="00EC6550">
        <w:trPr>
          <w:cantSplit/>
          <w:trHeight w:val="1923"/>
        </w:trPr>
        <w:tc>
          <w:tcPr>
            <w:tcW w:w="4608" w:type="dxa"/>
            <w:tcBorders>
              <w:bottom w:val="nil"/>
            </w:tcBorders>
          </w:tcPr>
          <w:p w:rsidR="005E7440" w:rsidRDefault="005E7440" w:rsidP="00F00C1B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5E7440">
              <w:rPr>
                <w:rFonts w:ascii="Arial" w:hAnsi="Arial" w:cs="Arial"/>
                <w:sz w:val="22"/>
                <w:szCs w:val="22"/>
                <w:lang w:val="cs-CZ"/>
              </w:rPr>
              <w:t xml:space="preserve">Materiál </w:t>
            </w:r>
            <w:r w:rsidR="00F00C1B">
              <w:rPr>
                <w:rFonts w:ascii="Arial" w:hAnsi="Arial" w:cs="Arial"/>
                <w:sz w:val="22"/>
                <w:szCs w:val="22"/>
                <w:lang w:val="cs-CZ"/>
              </w:rPr>
              <w:t>je</w:t>
            </w:r>
            <w:r w:rsidR="00A00EFB">
              <w:rPr>
                <w:rFonts w:ascii="Arial" w:hAnsi="Arial" w:cs="Arial"/>
                <w:sz w:val="22"/>
                <w:szCs w:val="22"/>
                <w:lang w:val="cs-CZ"/>
              </w:rPr>
              <w:t xml:space="preserve"> předkládán společně s návrhem nařízení</w:t>
            </w:r>
            <w:r w:rsidR="00F00C1B" w:rsidRPr="00F00C1B">
              <w:rPr>
                <w:rFonts w:ascii="Arial" w:hAnsi="Arial" w:cs="Arial"/>
                <w:sz w:val="22"/>
                <w:szCs w:val="22"/>
                <w:lang w:val="cs-CZ"/>
              </w:rPr>
              <w:t xml:space="preserve"> vlády</w:t>
            </w:r>
            <w:r w:rsidR="00F00C1B">
              <w:rPr>
                <w:rFonts w:ascii="Arial" w:hAnsi="Arial" w:cs="Arial"/>
                <w:sz w:val="22"/>
                <w:szCs w:val="22"/>
                <w:lang w:val="cs-CZ"/>
              </w:rPr>
              <w:t>,</w:t>
            </w:r>
            <w:r w:rsidR="00F00C1B" w:rsidRPr="00F00C1B">
              <w:rPr>
                <w:rFonts w:ascii="Arial" w:hAnsi="Arial" w:cs="Arial"/>
                <w:sz w:val="22"/>
                <w:szCs w:val="22"/>
                <w:lang w:val="cs-CZ"/>
              </w:rPr>
              <w:t xml:space="preserve"> kterým se stanoví maximální počt</w:t>
            </w:r>
            <w:r w:rsidR="00246B1A">
              <w:rPr>
                <w:rFonts w:ascii="Arial" w:hAnsi="Arial" w:cs="Arial"/>
                <w:sz w:val="22"/>
                <w:szCs w:val="22"/>
                <w:lang w:val="cs-CZ"/>
              </w:rPr>
              <w:t>y</w:t>
            </w:r>
            <w:r w:rsidR="00F00C1B" w:rsidRPr="00F00C1B">
              <w:rPr>
                <w:rFonts w:ascii="Arial" w:hAnsi="Arial" w:cs="Arial"/>
                <w:sz w:val="22"/>
                <w:szCs w:val="22"/>
                <w:lang w:val="cs-CZ"/>
              </w:rPr>
              <w:t xml:space="preserve"> žádostí o vízum k pobytu nad 90 dnů za účelem podnikání, žádostí o povolení k dlouhodobému pobytu za účelem investování a žádostí o zaměstnaneckou kartu, které lze podat na zastupitelském úřadu</w:t>
            </w:r>
            <w:r w:rsidR="00C551C1">
              <w:rPr>
                <w:rFonts w:ascii="Arial" w:hAnsi="Arial" w:cs="Arial"/>
                <w:sz w:val="22"/>
                <w:szCs w:val="22"/>
                <w:lang w:val="cs-CZ"/>
              </w:rPr>
              <w:t xml:space="preserve">. Provádění nařízení v praxi závisí na schválení návrhu usnesení vlády. 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</w:p>
          <w:p w:rsidR="0052028E" w:rsidRPr="004E4CBF" w:rsidRDefault="0052028E" w:rsidP="005E7440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360" w:type="dxa"/>
            <w:tcBorders>
              <w:bottom w:val="nil"/>
            </w:tcBorders>
          </w:tcPr>
          <w:p w:rsidR="0052028E" w:rsidRPr="004E4CBF" w:rsidRDefault="0052028E">
            <w:pPr>
              <w:jc w:val="left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4244" w:type="dxa"/>
            <w:tcBorders>
              <w:bottom w:val="nil"/>
            </w:tcBorders>
          </w:tcPr>
          <w:p w:rsidR="0052028E" w:rsidRPr="004E4CBF" w:rsidRDefault="0052028E" w:rsidP="00CA0A10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431" w:hanging="431"/>
              <w:jc w:val="left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E4CBF">
              <w:rPr>
                <w:rFonts w:ascii="Arial" w:hAnsi="Arial" w:cs="Arial"/>
                <w:sz w:val="22"/>
                <w:szCs w:val="22"/>
                <w:lang w:val="cs-CZ"/>
              </w:rPr>
              <w:t>Návrh usnesení</w:t>
            </w:r>
          </w:p>
          <w:p w:rsidR="0052028E" w:rsidRDefault="0052028E" w:rsidP="00CA0A10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431" w:hanging="431"/>
              <w:jc w:val="left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E4CBF">
              <w:rPr>
                <w:rFonts w:ascii="Arial" w:hAnsi="Arial" w:cs="Arial"/>
                <w:sz w:val="22"/>
                <w:szCs w:val="22"/>
                <w:lang w:val="cs-CZ"/>
              </w:rPr>
              <w:t>Předkládací zpráva</w:t>
            </w:r>
          </w:p>
          <w:p w:rsidR="00F00C1B" w:rsidRPr="00F00C1B" w:rsidRDefault="00F00C1B" w:rsidP="009332D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431" w:hanging="431"/>
              <w:jc w:val="left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00C1B">
              <w:rPr>
                <w:rFonts w:ascii="Arial" w:hAnsi="Arial" w:cs="Arial"/>
                <w:bCs/>
                <w:sz w:val="22"/>
                <w:szCs w:val="22"/>
                <w:lang w:val="cs-CZ"/>
              </w:rPr>
              <w:t xml:space="preserve">Programy schválené vládou za účelem dosažení ekonomického přínosu pro Českou republiku </w:t>
            </w:r>
          </w:p>
          <w:p w:rsidR="00BF2D4A" w:rsidRPr="00A14FB7" w:rsidRDefault="00BF2D4A" w:rsidP="005E7440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431" w:hanging="431"/>
              <w:jc w:val="left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cs-CZ"/>
              </w:rPr>
              <w:t>Vypořádání připomínek</w:t>
            </w:r>
          </w:p>
          <w:p w:rsidR="005E7440" w:rsidRPr="004E4CBF" w:rsidRDefault="005E7440" w:rsidP="005E7440">
            <w:pPr>
              <w:tabs>
                <w:tab w:val="center" w:pos="2520"/>
              </w:tabs>
              <w:jc w:val="left"/>
              <w:rPr>
                <w:rFonts w:ascii="Arial" w:hAnsi="Arial" w:cs="Arial"/>
                <w:bCs/>
                <w:lang w:val="cs-CZ"/>
              </w:rPr>
            </w:pPr>
          </w:p>
          <w:p w:rsidR="00CB4BE7" w:rsidRPr="004E4CBF" w:rsidRDefault="00CB4BE7" w:rsidP="005E7440">
            <w:pPr>
              <w:spacing w:before="60" w:after="60"/>
              <w:ind w:left="431"/>
              <w:jc w:val="left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</w:tbl>
    <w:p w:rsidR="0052028E" w:rsidRPr="004E4CBF" w:rsidRDefault="0052028E" w:rsidP="0041109D">
      <w:pPr>
        <w:tabs>
          <w:tab w:val="center" w:pos="2520"/>
        </w:tabs>
        <w:jc w:val="left"/>
        <w:rPr>
          <w:rFonts w:ascii="Arial" w:hAnsi="Arial" w:cs="Arial"/>
          <w:bCs/>
          <w:sz w:val="22"/>
          <w:szCs w:val="22"/>
          <w:lang w:val="cs-CZ"/>
        </w:rPr>
      </w:pPr>
    </w:p>
    <w:p w:rsidR="0052028E" w:rsidRPr="004E4CBF" w:rsidRDefault="0052028E" w:rsidP="0041109D">
      <w:pPr>
        <w:tabs>
          <w:tab w:val="center" w:pos="2520"/>
        </w:tabs>
        <w:jc w:val="left"/>
        <w:rPr>
          <w:rFonts w:ascii="Arial" w:hAnsi="Arial" w:cs="Arial"/>
          <w:bCs/>
          <w:sz w:val="22"/>
          <w:szCs w:val="22"/>
          <w:lang w:val="cs-CZ"/>
        </w:rPr>
      </w:pPr>
    </w:p>
    <w:p w:rsidR="0052028E" w:rsidRPr="004E4CBF" w:rsidRDefault="0052028E" w:rsidP="0041109D">
      <w:pPr>
        <w:tabs>
          <w:tab w:val="center" w:pos="2520"/>
        </w:tabs>
        <w:jc w:val="left"/>
        <w:rPr>
          <w:rFonts w:ascii="Arial" w:hAnsi="Arial" w:cs="Arial"/>
          <w:bCs/>
          <w:sz w:val="22"/>
          <w:szCs w:val="22"/>
          <w:lang w:val="cs-CZ"/>
        </w:rPr>
      </w:pPr>
    </w:p>
    <w:p w:rsidR="00EC6550" w:rsidRPr="004E4CBF" w:rsidRDefault="00EC6550" w:rsidP="0041109D">
      <w:pPr>
        <w:tabs>
          <w:tab w:val="center" w:pos="2520"/>
        </w:tabs>
        <w:jc w:val="left"/>
        <w:rPr>
          <w:rFonts w:ascii="Arial" w:hAnsi="Arial" w:cs="Arial"/>
          <w:bCs/>
          <w:sz w:val="22"/>
          <w:szCs w:val="22"/>
          <w:lang w:val="cs-CZ"/>
        </w:rPr>
      </w:pPr>
    </w:p>
    <w:p w:rsidR="0052028E" w:rsidRPr="004E4CBF" w:rsidRDefault="0052028E" w:rsidP="0041109D">
      <w:pPr>
        <w:tabs>
          <w:tab w:val="center" w:pos="2520"/>
        </w:tabs>
        <w:jc w:val="left"/>
        <w:rPr>
          <w:rFonts w:ascii="Arial" w:hAnsi="Arial" w:cs="Arial"/>
          <w:bCs/>
          <w:sz w:val="22"/>
          <w:szCs w:val="22"/>
          <w:lang w:val="cs-CZ"/>
        </w:rPr>
      </w:pPr>
    </w:p>
    <w:p w:rsidR="0052028E" w:rsidRPr="004E4CBF" w:rsidRDefault="0052028E" w:rsidP="0041109D">
      <w:pPr>
        <w:tabs>
          <w:tab w:val="center" w:pos="2520"/>
        </w:tabs>
        <w:jc w:val="left"/>
        <w:rPr>
          <w:rFonts w:ascii="Arial" w:hAnsi="Arial" w:cs="Arial"/>
          <w:bCs/>
          <w:sz w:val="22"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4E4CBF" w:rsidRPr="004E4CBF" w:rsidTr="00EC6550">
        <w:tc>
          <w:tcPr>
            <w:tcW w:w="9241" w:type="dxa"/>
            <w:tcBorders>
              <w:top w:val="nil"/>
              <w:left w:val="nil"/>
              <w:bottom w:val="nil"/>
              <w:right w:val="nil"/>
            </w:tcBorders>
          </w:tcPr>
          <w:p w:rsidR="00EC6550" w:rsidRPr="004E4CBF" w:rsidRDefault="00EC6550">
            <w:pPr>
              <w:jc w:val="left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4E4CBF">
              <w:rPr>
                <w:rFonts w:ascii="Arial" w:hAnsi="Arial" w:cs="Arial"/>
                <w:b/>
                <w:sz w:val="22"/>
                <w:szCs w:val="22"/>
                <w:lang w:val="cs-CZ"/>
              </w:rPr>
              <w:t>Předkládá:</w:t>
            </w:r>
          </w:p>
          <w:p w:rsidR="00B5622B" w:rsidRPr="00DC05C0" w:rsidRDefault="00F00C1B" w:rsidP="00B5622B">
            <w:pPr>
              <w:tabs>
                <w:tab w:val="left" w:pos="142"/>
              </w:tabs>
              <w:outlineLvl w:val="0"/>
              <w:rPr>
                <w:rFonts w:ascii="Arial" w:hAnsi="Arial" w:cs="Arial"/>
                <w:bCs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cs-CZ"/>
              </w:rPr>
              <w:t>Jan Hamáček</w:t>
            </w:r>
          </w:p>
          <w:p w:rsidR="00EC6550" w:rsidRPr="004E4CBF" w:rsidRDefault="00F00C1B">
            <w:pPr>
              <w:jc w:val="left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00C1B">
              <w:rPr>
                <w:rFonts w:ascii="Arial" w:hAnsi="Arial" w:cs="Arial"/>
                <w:bCs/>
                <w:sz w:val="22"/>
                <w:szCs w:val="22"/>
                <w:lang w:val="cs-CZ"/>
              </w:rPr>
              <w:t>1. místopředseda vlády a ministr vnitra</w:t>
            </w:r>
          </w:p>
        </w:tc>
      </w:tr>
      <w:tr w:rsidR="004E4CBF" w:rsidRPr="004E4CBF" w:rsidTr="00EC6550">
        <w:tc>
          <w:tcPr>
            <w:tcW w:w="9241" w:type="dxa"/>
            <w:tcBorders>
              <w:top w:val="nil"/>
              <w:left w:val="nil"/>
              <w:bottom w:val="nil"/>
              <w:right w:val="nil"/>
            </w:tcBorders>
          </w:tcPr>
          <w:p w:rsidR="00EC6550" w:rsidRPr="004E4CBF" w:rsidRDefault="00EC6550">
            <w:pPr>
              <w:jc w:val="left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4E4CBF" w:rsidRPr="004E4CBF" w:rsidTr="00EC6550">
        <w:tc>
          <w:tcPr>
            <w:tcW w:w="9241" w:type="dxa"/>
            <w:tcBorders>
              <w:top w:val="nil"/>
              <w:left w:val="nil"/>
              <w:bottom w:val="nil"/>
              <w:right w:val="nil"/>
            </w:tcBorders>
          </w:tcPr>
          <w:p w:rsidR="00EC6550" w:rsidRPr="004E4CBF" w:rsidRDefault="00EC6550">
            <w:pPr>
              <w:jc w:val="left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</w:tbl>
    <w:p w:rsidR="0052028E" w:rsidRPr="004E4CBF" w:rsidRDefault="0052028E" w:rsidP="00EC6550">
      <w:pPr>
        <w:jc w:val="left"/>
        <w:rPr>
          <w:rFonts w:ascii="Arial" w:hAnsi="Arial" w:cs="Arial"/>
          <w:lang w:val="cs-CZ"/>
        </w:rPr>
      </w:pPr>
    </w:p>
    <w:sectPr w:rsidR="0052028E" w:rsidRPr="004E4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15D8D"/>
    <w:multiLevelType w:val="multilevel"/>
    <w:tmpl w:val="6D0840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5A7267"/>
    <w:multiLevelType w:val="hybridMultilevel"/>
    <w:tmpl w:val="F1420D34"/>
    <w:lvl w:ilvl="0" w:tplc="0A4A3974">
      <w:start w:val="1"/>
      <w:numFmt w:val="upperRoman"/>
      <w:lvlText w:val="%1."/>
      <w:lvlJc w:val="left"/>
      <w:pPr>
        <w:tabs>
          <w:tab w:val="num" w:pos="720"/>
        </w:tabs>
        <w:ind w:left="720" w:hanging="18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EAC"/>
    <w:rsid w:val="000F707E"/>
    <w:rsid w:val="00157C22"/>
    <w:rsid w:val="001609BF"/>
    <w:rsid w:val="001C2E8C"/>
    <w:rsid w:val="001C7C1F"/>
    <w:rsid w:val="00203A60"/>
    <w:rsid w:val="00246B1A"/>
    <w:rsid w:val="00283E3C"/>
    <w:rsid w:val="002B7428"/>
    <w:rsid w:val="002C23C2"/>
    <w:rsid w:val="002E07B7"/>
    <w:rsid w:val="002F0670"/>
    <w:rsid w:val="0032355F"/>
    <w:rsid w:val="00335AF9"/>
    <w:rsid w:val="00352330"/>
    <w:rsid w:val="00354ABA"/>
    <w:rsid w:val="003A4892"/>
    <w:rsid w:val="003E52E1"/>
    <w:rsid w:val="0041109D"/>
    <w:rsid w:val="004156A1"/>
    <w:rsid w:val="00440CBD"/>
    <w:rsid w:val="00477647"/>
    <w:rsid w:val="00482A80"/>
    <w:rsid w:val="004C7435"/>
    <w:rsid w:val="004E05F0"/>
    <w:rsid w:val="004E4CBF"/>
    <w:rsid w:val="00503414"/>
    <w:rsid w:val="005100B1"/>
    <w:rsid w:val="0052028E"/>
    <w:rsid w:val="00533740"/>
    <w:rsid w:val="0055316E"/>
    <w:rsid w:val="0058185A"/>
    <w:rsid w:val="005E7440"/>
    <w:rsid w:val="006A1007"/>
    <w:rsid w:val="00742D8A"/>
    <w:rsid w:val="0076102E"/>
    <w:rsid w:val="0077079C"/>
    <w:rsid w:val="007A5136"/>
    <w:rsid w:val="007E4381"/>
    <w:rsid w:val="007F3210"/>
    <w:rsid w:val="007F3810"/>
    <w:rsid w:val="008155D1"/>
    <w:rsid w:val="00881A7C"/>
    <w:rsid w:val="008C3AAB"/>
    <w:rsid w:val="008E153C"/>
    <w:rsid w:val="008E3672"/>
    <w:rsid w:val="009372B7"/>
    <w:rsid w:val="009A28DC"/>
    <w:rsid w:val="009B70E7"/>
    <w:rsid w:val="009C3EDC"/>
    <w:rsid w:val="00A00EFB"/>
    <w:rsid w:val="00A14FB7"/>
    <w:rsid w:val="00A43A50"/>
    <w:rsid w:val="00A763A4"/>
    <w:rsid w:val="00AB4EAC"/>
    <w:rsid w:val="00AC5B39"/>
    <w:rsid w:val="00AF289A"/>
    <w:rsid w:val="00B31426"/>
    <w:rsid w:val="00B5622B"/>
    <w:rsid w:val="00BC18BC"/>
    <w:rsid w:val="00BF2D4A"/>
    <w:rsid w:val="00C14111"/>
    <w:rsid w:val="00C1783E"/>
    <w:rsid w:val="00C551C1"/>
    <w:rsid w:val="00C91C93"/>
    <w:rsid w:val="00C95F42"/>
    <w:rsid w:val="00CA0A10"/>
    <w:rsid w:val="00CB4BE7"/>
    <w:rsid w:val="00CE1DBC"/>
    <w:rsid w:val="00CF1484"/>
    <w:rsid w:val="00CF491F"/>
    <w:rsid w:val="00D40E96"/>
    <w:rsid w:val="00DB2DCA"/>
    <w:rsid w:val="00DB3E19"/>
    <w:rsid w:val="00DF5E5D"/>
    <w:rsid w:val="00E00FA4"/>
    <w:rsid w:val="00EC6550"/>
    <w:rsid w:val="00EF7F62"/>
    <w:rsid w:val="00F00C1B"/>
    <w:rsid w:val="00F26458"/>
    <w:rsid w:val="00F7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3EDD4E-74CE-4F30-8669-91689E83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sz w:val="24"/>
      <w:lang w:val="en-GB"/>
    </w:rPr>
  </w:style>
  <w:style w:type="paragraph" w:styleId="Nadpis1">
    <w:name w:val="heading 1"/>
    <w:basedOn w:val="Normln"/>
    <w:next w:val="Normln"/>
    <w:qFormat/>
    <w:pPr>
      <w:keepNext/>
      <w:spacing w:before="1134"/>
      <w:jc w:val="center"/>
      <w:outlineLvl w:val="0"/>
    </w:pPr>
    <w:rPr>
      <w:b/>
      <w:sz w:val="40"/>
      <w:szCs w:val="40"/>
      <w:u w:val="single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color w:val="008000"/>
      <w:lang w:val="cs-CZ"/>
    </w:rPr>
  </w:style>
  <w:style w:type="paragraph" w:styleId="Textbubliny">
    <w:name w:val="Balloon Text"/>
    <w:basedOn w:val="Normln"/>
    <w:link w:val="TextbublinyChar"/>
    <w:rsid w:val="004E05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E05F0"/>
    <w:rPr>
      <w:rFonts w:ascii="Tahoma" w:hAnsi="Tahoma" w:cs="Tahoma"/>
      <w:sz w:val="16"/>
      <w:szCs w:val="16"/>
      <w:lang w:val="en-GB"/>
    </w:rPr>
  </w:style>
  <w:style w:type="character" w:customStyle="1" w:styleId="xsptextcomputedfield">
    <w:name w:val="xsptextcomputedfield"/>
    <w:rsid w:val="005E7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E5967-254B-4B10-B3C0-E5EDD539D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Trias Consulting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KARASOVÁ</dc:creator>
  <cp:keywords/>
  <cp:lastModifiedBy>BRYCHTA Ondřej, Mgr.</cp:lastModifiedBy>
  <cp:revision>18</cp:revision>
  <cp:lastPrinted>2002-11-26T16:38:00Z</cp:lastPrinted>
  <dcterms:created xsi:type="dcterms:W3CDTF">2019-02-15T13:46:00Z</dcterms:created>
  <dcterms:modified xsi:type="dcterms:W3CDTF">2019-05-27T08:56:00Z</dcterms:modified>
</cp:coreProperties>
</file>