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0D6F49" w14:textId="77777777" w:rsidR="00E46716" w:rsidRPr="00513A53" w:rsidRDefault="009A4AAC" w:rsidP="00E46716">
      <w:pPr>
        <w:spacing w:after="160" w:line="360" w:lineRule="auto"/>
        <w:jc w:val="right"/>
        <w:rPr>
          <w:rFonts w:cs="Arial"/>
          <w:b/>
          <w:sz w:val="24"/>
          <w:szCs w:val="24"/>
        </w:rPr>
      </w:pPr>
      <w:bookmarkStart w:id="0" w:name="_GoBack"/>
      <w:r w:rsidRPr="00513A53">
        <w:rPr>
          <w:rFonts w:cs="Arial"/>
          <w:b/>
          <w:sz w:val="24"/>
          <w:szCs w:val="24"/>
        </w:rPr>
        <w:t>I</w:t>
      </w:r>
      <w:r w:rsidR="00BF6DE2" w:rsidRPr="00513A53">
        <w:rPr>
          <w:rFonts w:cs="Arial"/>
          <w:b/>
          <w:sz w:val="24"/>
          <w:szCs w:val="24"/>
        </w:rPr>
        <w:t>I</w:t>
      </w:r>
      <w:r w:rsidR="00E46716" w:rsidRPr="00513A53">
        <w:rPr>
          <w:rFonts w:cs="Arial"/>
          <w:b/>
          <w:sz w:val="24"/>
          <w:szCs w:val="24"/>
        </w:rPr>
        <w:t>I.</w:t>
      </w:r>
    </w:p>
    <w:bookmarkEnd w:id="0"/>
    <w:p w14:paraId="607310C5" w14:textId="77777777" w:rsidR="00E46716" w:rsidRPr="001B2F50" w:rsidRDefault="00E46716" w:rsidP="00E46716">
      <w:pPr>
        <w:spacing w:after="160" w:line="360" w:lineRule="auto"/>
        <w:jc w:val="center"/>
        <w:rPr>
          <w:rFonts w:ascii="Times New Roman" w:hAnsi="Times New Roman"/>
          <w:sz w:val="24"/>
          <w:szCs w:val="24"/>
        </w:rPr>
      </w:pPr>
      <w:r w:rsidRPr="001B2F50">
        <w:rPr>
          <w:rFonts w:ascii="Times New Roman" w:hAnsi="Times New Roman"/>
          <w:sz w:val="24"/>
          <w:szCs w:val="24"/>
        </w:rPr>
        <w:t>Návrh</w:t>
      </w:r>
    </w:p>
    <w:p w14:paraId="395739D2" w14:textId="77777777" w:rsidR="00E46716" w:rsidRPr="00CB6209" w:rsidRDefault="00E46716" w:rsidP="00E46716">
      <w:pPr>
        <w:spacing w:before="240" w:after="24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CB6209">
        <w:rPr>
          <w:rFonts w:ascii="Times New Roman" w:hAnsi="Times New Roman"/>
          <w:b/>
          <w:sz w:val="24"/>
          <w:szCs w:val="24"/>
        </w:rPr>
        <w:t>NAŘÍZENÍ VLÁDY</w:t>
      </w:r>
    </w:p>
    <w:p w14:paraId="6252087A" w14:textId="77777777" w:rsidR="00E46716" w:rsidRPr="00CB6209" w:rsidRDefault="00E46716" w:rsidP="00E46716">
      <w:pPr>
        <w:spacing w:after="160" w:line="360" w:lineRule="auto"/>
        <w:jc w:val="center"/>
        <w:rPr>
          <w:rFonts w:ascii="Times New Roman" w:hAnsi="Times New Roman"/>
          <w:sz w:val="24"/>
          <w:szCs w:val="24"/>
        </w:rPr>
      </w:pPr>
      <w:r w:rsidRPr="00CB6209">
        <w:rPr>
          <w:rFonts w:ascii="Times New Roman" w:hAnsi="Times New Roman"/>
          <w:sz w:val="24"/>
          <w:szCs w:val="24"/>
        </w:rPr>
        <w:t>ze dne……………………201</w:t>
      </w:r>
      <w:r>
        <w:rPr>
          <w:rFonts w:ascii="Times New Roman" w:hAnsi="Times New Roman"/>
          <w:sz w:val="24"/>
          <w:szCs w:val="24"/>
        </w:rPr>
        <w:t>9</w:t>
      </w:r>
      <w:r w:rsidRPr="00CB6209">
        <w:rPr>
          <w:rFonts w:ascii="Times New Roman" w:hAnsi="Times New Roman"/>
          <w:sz w:val="24"/>
          <w:szCs w:val="24"/>
        </w:rPr>
        <w:t>,</w:t>
      </w:r>
    </w:p>
    <w:p w14:paraId="001C0C56" w14:textId="77777777" w:rsidR="00E46716" w:rsidRPr="00CB6209" w:rsidRDefault="00E46716" w:rsidP="00E46716">
      <w:pPr>
        <w:spacing w:after="16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CB6209">
        <w:rPr>
          <w:rFonts w:ascii="Times New Roman" w:hAnsi="Times New Roman"/>
          <w:b/>
          <w:sz w:val="24"/>
          <w:szCs w:val="24"/>
        </w:rPr>
        <w:t>kterým se stanoví maximální počty žádostí o vízum k pobytu nad 90 dnů za účelem podnikání, žádostí o povolení k dlouhodobému pobytu za účelem investování a žádostí o zaměstnaneckou kartu</w:t>
      </w:r>
      <w:r w:rsidR="00255694">
        <w:rPr>
          <w:rFonts w:ascii="Times New Roman" w:hAnsi="Times New Roman"/>
          <w:b/>
          <w:sz w:val="24"/>
          <w:szCs w:val="24"/>
        </w:rPr>
        <w:t>, které lze podat na zastupitelském úřadu</w:t>
      </w:r>
    </w:p>
    <w:p w14:paraId="4F11F4D1" w14:textId="3996A934" w:rsidR="00E46716" w:rsidRPr="003E2CD2" w:rsidRDefault="00E46716" w:rsidP="001B2F50">
      <w:pPr>
        <w:spacing w:line="36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CB6209">
        <w:rPr>
          <w:rFonts w:ascii="Times New Roman" w:hAnsi="Times New Roman"/>
          <w:sz w:val="24"/>
          <w:szCs w:val="24"/>
        </w:rPr>
        <w:t xml:space="preserve">Vláda nařizuje </w:t>
      </w:r>
      <w:r w:rsidR="003E2CD2">
        <w:rPr>
          <w:rFonts w:ascii="Times New Roman" w:hAnsi="Times New Roman"/>
          <w:sz w:val="24"/>
          <w:szCs w:val="24"/>
        </w:rPr>
        <w:t xml:space="preserve">k provedení </w:t>
      </w:r>
      <w:r w:rsidRPr="00CB6209">
        <w:rPr>
          <w:rFonts w:ascii="Times New Roman" w:hAnsi="Times New Roman"/>
          <w:sz w:val="24"/>
          <w:szCs w:val="24"/>
        </w:rPr>
        <w:t>zákona č. 326/1999 Sb., o pobytu cizinců na</w:t>
      </w:r>
      <w:r w:rsidR="00520244">
        <w:rPr>
          <w:rFonts w:ascii="Times New Roman" w:hAnsi="Times New Roman"/>
          <w:sz w:val="24"/>
          <w:szCs w:val="24"/>
        </w:rPr>
        <w:t> </w:t>
      </w:r>
      <w:r w:rsidRPr="00CB6209">
        <w:rPr>
          <w:rFonts w:ascii="Times New Roman" w:hAnsi="Times New Roman"/>
          <w:sz w:val="24"/>
          <w:szCs w:val="24"/>
        </w:rPr>
        <w:t xml:space="preserve">území České republiky a o změně některých zákonů, ve </w:t>
      </w:r>
      <w:r w:rsidRPr="003E2CD2">
        <w:rPr>
          <w:rFonts w:ascii="Times New Roman" w:hAnsi="Times New Roman"/>
          <w:sz w:val="24"/>
          <w:szCs w:val="24"/>
        </w:rPr>
        <w:t xml:space="preserve">znění </w:t>
      </w:r>
      <w:r w:rsidR="003E2CD2" w:rsidRPr="003E2CD2">
        <w:rPr>
          <w:rFonts w:ascii="Times New Roman" w:hAnsi="Times New Roman"/>
          <w:sz w:val="24"/>
          <w:szCs w:val="24"/>
        </w:rPr>
        <w:t>zákona č.</w:t>
      </w:r>
      <w:r w:rsidR="003E2CD2">
        <w:rPr>
          <w:rFonts w:ascii="Times New Roman" w:hAnsi="Times New Roman"/>
          <w:sz w:val="24"/>
          <w:szCs w:val="24"/>
        </w:rPr>
        <w:t> </w:t>
      </w:r>
      <w:r w:rsidR="003E2CD2" w:rsidRPr="003E2CD2">
        <w:rPr>
          <w:rFonts w:ascii="Times New Roman" w:hAnsi="Times New Roman"/>
          <w:sz w:val="24"/>
          <w:szCs w:val="24"/>
        </w:rPr>
        <w:t>140/2001</w:t>
      </w:r>
      <w:r w:rsidR="003E2CD2">
        <w:rPr>
          <w:rFonts w:ascii="Times New Roman" w:hAnsi="Times New Roman"/>
          <w:sz w:val="24"/>
          <w:szCs w:val="24"/>
        </w:rPr>
        <w:t> </w:t>
      </w:r>
      <w:r w:rsidR="003E2CD2" w:rsidRPr="003E2CD2">
        <w:rPr>
          <w:rFonts w:ascii="Times New Roman" w:hAnsi="Times New Roman"/>
          <w:sz w:val="24"/>
          <w:szCs w:val="24"/>
        </w:rPr>
        <w:t>Sb., zákona č.</w:t>
      </w:r>
      <w:r w:rsidR="0092154F">
        <w:rPr>
          <w:rFonts w:ascii="Times New Roman" w:hAnsi="Times New Roman"/>
          <w:sz w:val="24"/>
          <w:szCs w:val="24"/>
        </w:rPr>
        <w:t> </w:t>
      </w:r>
      <w:r w:rsidR="003E2CD2" w:rsidRPr="003E2CD2">
        <w:rPr>
          <w:rFonts w:ascii="Times New Roman" w:hAnsi="Times New Roman"/>
          <w:sz w:val="24"/>
          <w:szCs w:val="24"/>
        </w:rPr>
        <w:t>151/2002</w:t>
      </w:r>
      <w:r w:rsidR="0092154F">
        <w:rPr>
          <w:rFonts w:ascii="Times New Roman" w:hAnsi="Times New Roman"/>
          <w:sz w:val="24"/>
          <w:szCs w:val="24"/>
        </w:rPr>
        <w:t> </w:t>
      </w:r>
      <w:r w:rsidR="003E2CD2" w:rsidRPr="003E2CD2">
        <w:rPr>
          <w:rFonts w:ascii="Times New Roman" w:hAnsi="Times New Roman"/>
          <w:sz w:val="24"/>
          <w:szCs w:val="24"/>
        </w:rPr>
        <w:t>Sb., zákona č. 217/2002 Sb., zákona č. 222/2003 Sb., zákona č. 436/2004 Sb., zákona č. 501/2004 Sb., zákona č. 539/2004 Sb., zákona č.</w:t>
      </w:r>
      <w:r w:rsidR="003E2CD2">
        <w:rPr>
          <w:rFonts w:ascii="Times New Roman" w:hAnsi="Times New Roman"/>
          <w:sz w:val="24"/>
          <w:szCs w:val="24"/>
        </w:rPr>
        <w:t> </w:t>
      </w:r>
      <w:r w:rsidR="003E2CD2" w:rsidRPr="003E2CD2">
        <w:rPr>
          <w:rFonts w:ascii="Times New Roman" w:hAnsi="Times New Roman"/>
          <w:sz w:val="24"/>
          <w:szCs w:val="24"/>
        </w:rPr>
        <w:t>559/2004</w:t>
      </w:r>
      <w:r w:rsidR="003E2CD2">
        <w:rPr>
          <w:rFonts w:ascii="Times New Roman" w:hAnsi="Times New Roman"/>
          <w:sz w:val="24"/>
          <w:szCs w:val="24"/>
        </w:rPr>
        <w:t> </w:t>
      </w:r>
      <w:r w:rsidR="003E2CD2" w:rsidRPr="003E2CD2">
        <w:rPr>
          <w:rFonts w:ascii="Times New Roman" w:hAnsi="Times New Roman"/>
          <w:sz w:val="24"/>
          <w:szCs w:val="24"/>
        </w:rPr>
        <w:t>Sb., zákona č.</w:t>
      </w:r>
      <w:r w:rsidR="0092154F">
        <w:rPr>
          <w:rFonts w:ascii="Times New Roman" w:hAnsi="Times New Roman"/>
          <w:sz w:val="24"/>
          <w:szCs w:val="24"/>
        </w:rPr>
        <w:t> </w:t>
      </w:r>
      <w:r w:rsidR="003E2CD2" w:rsidRPr="003E2CD2">
        <w:rPr>
          <w:rFonts w:ascii="Times New Roman" w:hAnsi="Times New Roman"/>
          <w:sz w:val="24"/>
          <w:szCs w:val="24"/>
        </w:rPr>
        <w:t>428/2005</w:t>
      </w:r>
      <w:r w:rsidR="0092154F">
        <w:rPr>
          <w:rFonts w:ascii="Times New Roman" w:hAnsi="Times New Roman"/>
          <w:sz w:val="24"/>
          <w:szCs w:val="24"/>
        </w:rPr>
        <w:t> </w:t>
      </w:r>
      <w:r w:rsidR="003E2CD2" w:rsidRPr="003E2CD2">
        <w:rPr>
          <w:rFonts w:ascii="Times New Roman" w:hAnsi="Times New Roman"/>
          <w:sz w:val="24"/>
          <w:szCs w:val="24"/>
        </w:rPr>
        <w:t>Sb., zákona č. 444/2005 Sb., zákona č. 112/2006 Sb., zákona č. 136/2006 Sb., zákona č. 161/2006 Sb., zákona č. 165/2006 Sb., zákona č.</w:t>
      </w:r>
      <w:r w:rsidR="003E2CD2">
        <w:rPr>
          <w:rFonts w:ascii="Times New Roman" w:hAnsi="Times New Roman"/>
          <w:sz w:val="24"/>
          <w:szCs w:val="24"/>
        </w:rPr>
        <w:t> </w:t>
      </w:r>
      <w:r w:rsidR="003E2CD2" w:rsidRPr="003E2CD2">
        <w:rPr>
          <w:rFonts w:ascii="Times New Roman" w:hAnsi="Times New Roman"/>
          <w:sz w:val="24"/>
          <w:szCs w:val="24"/>
        </w:rPr>
        <w:t>230/2006</w:t>
      </w:r>
      <w:r w:rsidR="003E2CD2">
        <w:rPr>
          <w:rFonts w:ascii="Times New Roman" w:hAnsi="Times New Roman"/>
          <w:sz w:val="24"/>
          <w:szCs w:val="24"/>
        </w:rPr>
        <w:t> </w:t>
      </w:r>
      <w:r w:rsidR="003E2CD2" w:rsidRPr="003E2CD2">
        <w:rPr>
          <w:rFonts w:ascii="Times New Roman" w:hAnsi="Times New Roman"/>
          <w:sz w:val="24"/>
          <w:szCs w:val="24"/>
        </w:rPr>
        <w:t>Sb., zákona č.</w:t>
      </w:r>
      <w:r w:rsidR="0092154F">
        <w:rPr>
          <w:rFonts w:ascii="Times New Roman" w:hAnsi="Times New Roman"/>
          <w:sz w:val="24"/>
          <w:szCs w:val="24"/>
        </w:rPr>
        <w:t> </w:t>
      </w:r>
      <w:r w:rsidR="003E2CD2" w:rsidRPr="003E2CD2">
        <w:rPr>
          <w:rFonts w:ascii="Times New Roman" w:hAnsi="Times New Roman"/>
          <w:sz w:val="24"/>
          <w:szCs w:val="24"/>
        </w:rPr>
        <w:t>170/2007</w:t>
      </w:r>
      <w:r w:rsidR="0092154F">
        <w:rPr>
          <w:rFonts w:ascii="Times New Roman" w:hAnsi="Times New Roman"/>
          <w:sz w:val="24"/>
          <w:szCs w:val="24"/>
        </w:rPr>
        <w:t> </w:t>
      </w:r>
      <w:r w:rsidR="003E2CD2" w:rsidRPr="003E2CD2">
        <w:rPr>
          <w:rFonts w:ascii="Times New Roman" w:hAnsi="Times New Roman"/>
          <w:sz w:val="24"/>
          <w:szCs w:val="24"/>
        </w:rPr>
        <w:t>Sb., zákona č. 379/2007 Sb., zákona č. 124/2008 Sb., zákona č. 129/2008 Sb., zákona č. 140/2008 Sb., zákona č. 274/2008 Sb., zákona č. 306/2008</w:t>
      </w:r>
      <w:r w:rsidR="003E2CD2">
        <w:rPr>
          <w:rFonts w:ascii="Times New Roman" w:hAnsi="Times New Roman"/>
          <w:sz w:val="24"/>
          <w:szCs w:val="24"/>
        </w:rPr>
        <w:t> </w:t>
      </w:r>
      <w:r w:rsidR="003E2CD2" w:rsidRPr="003E2CD2">
        <w:rPr>
          <w:rFonts w:ascii="Times New Roman" w:hAnsi="Times New Roman"/>
          <w:sz w:val="24"/>
          <w:szCs w:val="24"/>
        </w:rPr>
        <w:t>Sb., zákona č.</w:t>
      </w:r>
      <w:r w:rsidR="0092154F">
        <w:rPr>
          <w:rFonts w:ascii="Times New Roman" w:hAnsi="Times New Roman"/>
          <w:sz w:val="24"/>
          <w:szCs w:val="24"/>
        </w:rPr>
        <w:t> </w:t>
      </w:r>
      <w:r w:rsidR="003E2CD2" w:rsidRPr="003E2CD2">
        <w:rPr>
          <w:rFonts w:ascii="Times New Roman" w:hAnsi="Times New Roman"/>
          <w:sz w:val="24"/>
          <w:szCs w:val="24"/>
        </w:rPr>
        <w:t>382/2008</w:t>
      </w:r>
      <w:r w:rsidR="0092154F">
        <w:rPr>
          <w:rFonts w:ascii="Times New Roman" w:hAnsi="Times New Roman"/>
          <w:sz w:val="24"/>
          <w:szCs w:val="24"/>
        </w:rPr>
        <w:t> </w:t>
      </w:r>
      <w:r w:rsidR="003E2CD2" w:rsidRPr="003E2CD2">
        <w:rPr>
          <w:rFonts w:ascii="Times New Roman" w:hAnsi="Times New Roman"/>
          <w:sz w:val="24"/>
          <w:szCs w:val="24"/>
        </w:rPr>
        <w:t>Sb., zákona č. 41/2009 Sb., nálezu Ústavního soudu, vyhlášeného pod</w:t>
      </w:r>
      <w:r w:rsidR="0092154F">
        <w:rPr>
          <w:rFonts w:ascii="Times New Roman" w:hAnsi="Times New Roman"/>
          <w:sz w:val="24"/>
          <w:szCs w:val="24"/>
        </w:rPr>
        <w:t> </w:t>
      </w:r>
      <w:r w:rsidR="003E2CD2" w:rsidRPr="003E2CD2">
        <w:rPr>
          <w:rFonts w:ascii="Times New Roman" w:hAnsi="Times New Roman"/>
          <w:sz w:val="24"/>
          <w:szCs w:val="24"/>
        </w:rPr>
        <w:t>č.</w:t>
      </w:r>
      <w:r w:rsidR="0092154F">
        <w:rPr>
          <w:rFonts w:ascii="Times New Roman" w:hAnsi="Times New Roman"/>
          <w:sz w:val="24"/>
          <w:szCs w:val="24"/>
        </w:rPr>
        <w:t> </w:t>
      </w:r>
      <w:r w:rsidR="003E2CD2" w:rsidRPr="003E2CD2">
        <w:rPr>
          <w:rFonts w:ascii="Times New Roman" w:hAnsi="Times New Roman"/>
          <w:sz w:val="24"/>
          <w:szCs w:val="24"/>
        </w:rPr>
        <w:t>47/2009</w:t>
      </w:r>
      <w:r w:rsidR="0092154F">
        <w:rPr>
          <w:rFonts w:ascii="Times New Roman" w:hAnsi="Times New Roman"/>
          <w:sz w:val="24"/>
          <w:szCs w:val="24"/>
        </w:rPr>
        <w:t> </w:t>
      </w:r>
      <w:r w:rsidR="003E2CD2" w:rsidRPr="003E2CD2">
        <w:rPr>
          <w:rFonts w:ascii="Times New Roman" w:hAnsi="Times New Roman"/>
          <w:sz w:val="24"/>
          <w:szCs w:val="24"/>
        </w:rPr>
        <w:t>Sb., zákona č. 197/2009 Sb., zákona č. 227/2009 Sb., zákona č. 278/2009 Sb., zákona č. 281/2009 Sb., zákona č. 424/2010 Sb., zákona č. 427/2010 Sb., zákona č.</w:t>
      </w:r>
      <w:r w:rsidR="0092154F">
        <w:rPr>
          <w:rFonts w:ascii="Times New Roman" w:hAnsi="Times New Roman"/>
          <w:sz w:val="24"/>
          <w:szCs w:val="24"/>
        </w:rPr>
        <w:t> </w:t>
      </w:r>
      <w:r w:rsidR="003E2CD2" w:rsidRPr="003E2CD2">
        <w:rPr>
          <w:rFonts w:ascii="Times New Roman" w:hAnsi="Times New Roman"/>
          <w:sz w:val="24"/>
          <w:szCs w:val="24"/>
        </w:rPr>
        <w:t>73/2011</w:t>
      </w:r>
      <w:r w:rsidR="0092154F">
        <w:rPr>
          <w:rFonts w:ascii="Times New Roman" w:hAnsi="Times New Roman"/>
          <w:sz w:val="24"/>
          <w:szCs w:val="24"/>
        </w:rPr>
        <w:t> </w:t>
      </w:r>
      <w:r w:rsidR="003E2CD2" w:rsidRPr="003E2CD2">
        <w:rPr>
          <w:rFonts w:ascii="Times New Roman" w:hAnsi="Times New Roman"/>
          <w:sz w:val="24"/>
          <w:szCs w:val="24"/>
        </w:rPr>
        <w:t>Sb., zákona č. 303/2011 Sb., zákona č. 329/2011 Sb., zákona č.</w:t>
      </w:r>
      <w:r w:rsidR="003E2CD2">
        <w:rPr>
          <w:rFonts w:ascii="Times New Roman" w:hAnsi="Times New Roman"/>
          <w:sz w:val="24"/>
          <w:szCs w:val="24"/>
        </w:rPr>
        <w:t> </w:t>
      </w:r>
      <w:r w:rsidR="003E2CD2" w:rsidRPr="003E2CD2">
        <w:rPr>
          <w:rFonts w:ascii="Times New Roman" w:hAnsi="Times New Roman"/>
          <w:sz w:val="24"/>
          <w:szCs w:val="24"/>
        </w:rPr>
        <w:t>341/2011</w:t>
      </w:r>
      <w:r w:rsidR="003E2CD2">
        <w:rPr>
          <w:rFonts w:ascii="Times New Roman" w:hAnsi="Times New Roman"/>
          <w:sz w:val="24"/>
          <w:szCs w:val="24"/>
        </w:rPr>
        <w:t> </w:t>
      </w:r>
      <w:r w:rsidR="003E2CD2" w:rsidRPr="003E2CD2">
        <w:rPr>
          <w:rFonts w:ascii="Times New Roman" w:hAnsi="Times New Roman"/>
          <w:sz w:val="24"/>
          <w:szCs w:val="24"/>
        </w:rPr>
        <w:t>Sb., zákona č. 375/2011 Sb., zákona č. 222/2012 Sb., zákona č. 494/2012 Sb., zákona č. 103/2013</w:t>
      </w:r>
      <w:r w:rsidR="0092154F">
        <w:rPr>
          <w:rFonts w:ascii="Times New Roman" w:hAnsi="Times New Roman"/>
          <w:sz w:val="24"/>
          <w:szCs w:val="24"/>
        </w:rPr>
        <w:t> </w:t>
      </w:r>
      <w:r w:rsidR="003E2CD2" w:rsidRPr="003E2CD2">
        <w:rPr>
          <w:rFonts w:ascii="Times New Roman" w:hAnsi="Times New Roman"/>
          <w:sz w:val="24"/>
          <w:szCs w:val="24"/>
        </w:rPr>
        <w:t>Sb., zákona č. 303/2013 Sb., zákona č. 312/2013 Sb., zákonného opatření Senátu č. 344/2013 Sb., zákona č. 101/2014 Sb., zákona č. 203/2015 Sb., zákona č.</w:t>
      </w:r>
      <w:r w:rsidR="003E2CD2">
        <w:rPr>
          <w:rFonts w:ascii="Times New Roman" w:hAnsi="Times New Roman"/>
          <w:sz w:val="24"/>
          <w:szCs w:val="24"/>
        </w:rPr>
        <w:t> </w:t>
      </w:r>
      <w:r w:rsidR="003E2CD2" w:rsidRPr="003E2CD2">
        <w:rPr>
          <w:rFonts w:ascii="Times New Roman" w:hAnsi="Times New Roman"/>
          <w:sz w:val="24"/>
          <w:szCs w:val="24"/>
        </w:rPr>
        <w:t>204/2015</w:t>
      </w:r>
      <w:r w:rsidR="003E2CD2">
        <w:rPr>
          <w:rFonts w:ascii="Times New Roman" w:hAnsi="Times New Roman"/>
          <w:sz w:val="24"/>
          <w:szCs w:val="24"/>
        </w:rPr>
        <w:t> </w:t>
      </w:r>
      <w:r w:rsidR="003E2CD2" w:rsidRPr="003E2CD2">
        <w:rPr>
          <w:rFonts w:ascii="Times New Roman" w:hAnsi="Times New Roman"/>
          <w:sz w:val="24"/>
          <w:szCs w:val="24"/>
        </w:rPr>
        <w:t>Sb., zákona č. 314/2015 Sb., zákona č. 318/2015 Sb., zákona č. 191/2016 Sb., zákona č.</w:t>
      </w:r>
      <w:r w:rsidR="0092154F">
        <w:rPr>
          <w:rFonts w:ascii="Times New Roman" w:hAnsi="Times New Roman"/>
          <w:sz w:val="24"/>
          <w:szCs w:val="24"/>
        </w:rPr>
        <w:t> </w:t>
      </w:r>
      <w:r w:rsidR="003E2CD2" w:rsidRPr="003E2CD2">
        <w:rPr>
          <w:rFonts w:ascii="Times New Roman" w:hAnsi="Times New Roman"/>
          <w:sz w:val="24"/>
          <w:szCs w:val="24"/>
        </w:rPr>
        <w:t>298/2016</w:t>
      </w:r>
      <w:r w:rsidR="0092154F">
        <w:rPr>
          <w:rFonts w:ascii="Times New Roman" w:hAnsi="Times New Roman"/>
          <w:sz w:val="24"/>
          <w:szCs w:val="24"/>
        </w:rPr>
        <w:t> </w:t>
      </w:r>
      <w:r w:rsidR="003E2CD2" w:rsidRPr="003E2CD2">
        <w:rPr>
          <w:rFonts w:ascii="Times New Roman" w:hAnsi="Times New Roman"/>
          <w:sz w:val="24"/>
          <w:szCs w:val="24"/>
        </w:rPr>
        <w:t>Sb., zákona č. 456/2016 Sb., zákona č. 183/2017 Sb., zákona č.</w:t>
      </w:r>
      <w:r w:rsidR="003E2CD2">
        <w:rPr>
          <w:rFonts w:ascii="Times New Roman" w:hAnsi="Times New Roman"/>
          <w:sz w:val="24"/>
          <w:szCs w:val="24"/>
        </w:rPr>
        <w:t> </w:t>
      </w:r>
      <w:r w:rsidR="003E2CD2" w:rsidRPr="003E2CD2">
        <w:rPr>
          <w:rFonts w:ascii="Times New Roman" w:hAnsi="Times New Roman"/>
          <w:sz w:val="24"/>
          <w:szCs w:val="24"/>
        </w:rPr>
        <w:t>222/2017</w:t>
      </w:r>
      <w:r w:rsidR="003E2CD2">
        <w:rPr>
          <w:rFonts w:ascii="Times New Roman" w:hAnsi="Times New Roman"/>
          <w:sz w:val="24"/>
          <w:szCs w:val="24"/>
        </w:rPr>
        <w:t> </w:t>
      </w:r>
      <w:r w:rsidR="003E2CD2" w:rsidRPr="003E2CD2">
        <w:rPr>
          <w:rFonts w:ascii="Times New Roman" w:hAnsi="Times New Roman"/>
          <w:sz w:val="24"/>
          <w:szCs w:val="24"/>
        </w:rPr>
        <w:t xml:space="preserve">Sb., nálezu Ústavního soudu, vyhlášeného pod č. 16/2019 Sb., a </w:t>
      </w:r>
      <w:r w:rsidRPr="003E2CD2">
        <w:rPr>
          <w:rFonts w:ascii="Times New Roman" w:hAnsi="Times New Roman"/>
          <w:sz w:val="24"/>
          <w:szCs w:val="24"/>
        </w:rPr>
        <w:t xml:space="preserve">zákona č. </w:t>
      </w:r>
      <w:ins w:id="1" w:author="BRYCHTA Ondřej, Mgr." w:date="2019-07-11T10:58:00Z">
        <w:r w:rsidR="00242037">
          <w:rPr>
            <w:rFonts w:ascii="Times New Roman" w:hAnsi="Times New Roman"/>
            <w:sz w:val="24"/>
            <w:szCs w:val="24"/>
          </w:rPr>
          <w:t>176</w:t>
        </w:r>
      </w:ins>
      <w:r w:rsidRPr="003E2CD2">
        <w:rPr>
          <w:rFonts w:ascii="Times New Roman" w:hAnsi="Times New Roman"/>
          <w:sz w:val="24"/>
          <w:szCs w:val="24"/>
        </w:rPr>
        <w:t>/2019 Sb.:</w:t>
      </w:r>
    </w:p>
    <w:p w14:paraId="7EE9CAE4" w14:textId="77777777" w:rsidR="00E46716" w:rsidRDefault="00E46716" w:rsidP="003E2CD2">
      <w:pPr>
        <w:keepNext/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1</w:t>
      </w:r>
    </w:p>
    <w:p w14:paraId="6A199AAA" w14:textId="77777777" w:rsidR="00E46716" w:rsidRPr="00F35087" w:rsidRDefault="00E46716" w:rsidP="003E2CD2">
      <w:pPr>
        <w:keepNext/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M</w:t>
      </w:r>
      <w:r w:rsidRPr="00F35087">
        <w:rPr>
          <w:rFonts w:ascii="Times New Roman" w:hAnsi="Times New Roman"/>
          <w:b/>
          <w:sz w:val="24"/>
          <w:szCs w:val="24"/>
        </w:rPr>
        <w:t xml:space="preserve">aximální </w:t>
      </w:r>
      <w:r>
        <w:rPr>
          <w:rFonts w:ascii="Times New Roman" w:hAnsi="Times New Roman"/>
          <w:b/>
          <w:sz w:val="24"/>
          <w:szCs w:val="24"/>
        </w:rPr>
        <w:t xml:space="preserve">roční </w:t>
      </w:r>
      <w:r w:rsidR="00C566AB">
        <w:rPr>
          <w:rFonts w:ascii="Times New Roman" w:hAnsi="Times New Roman"/>
          <w:b/>
          <w:sz w:val="24"/>
          <w:szCs w:val="24"/>
        </w:rPr>
        <w:t>počty</w:t>
      </w:r>
      <w:r w:rsidRPr="00F35087">
        <w:rPr>
          <w:rFonts w:ascii="Times New Roman" w:hAnsi="Times New Roman"/>
          <w:b/>
          <w:sz w:val="24"/>
          <w:szCs w:val="24"/>
        </w:rPr>
        <w:t xml:space="preserve"> žádostí</w:t>
      </w:r>
    </w:p>
    <w:p w14:paraId="734F661D" w14:textId="77777777" w:rsidR="00E46716" w:rsidRDefault="00E46716" w:rsidP="001B2F50">
      <w:pPr>
        <w:spacing w:line="36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(1) Maximální počet žádostí o vízum k pobytu nad 90 dnů za účelem podnikání, které lze </w:t>
      </w:r>
      <w:r w:rsidR="00255694">
        <w:rPr>
          <w:rFonts w:ascii="Times New Roman" w:hAnsi="Times New Roman"/>
          <w:sz w:val="24"/>
          <w:szCs w:val="24"/>
        </w:rPr>
        <w:t>v rámci období 1 roku</w:t>
      </w:r>
      <w:r>
        <w:rPr>
          <w:rFonts w:ascii="Times New Roman" w:hAnsi="Times New Roman"/>
          <w:sz w:val="24"/>
          <w:szCs w:val="24"/>
        </w:rPr>
        <w:t xml:space="preserve"> podat na zastupitelském úřadu České republiky </w:t>
      </w:r>
      <w:r w:rsidR="00637E25">
        <w:rPr>
          <w:rFonts w:ascii="Times New Roman" w:hAnsi="Times New Roman"/>
          <w:sz w:val="24"/>
          <w:szCs w:val="24"/>
        </w:rPr>
        <w:t>s vízovým úsekem</w:t>
      </w:r>
      <w:r w:rsidR="003E15B7">
        <w:rPr>
          <w:rFonts w:ascii="Times New Roman" w:hAnsi="Times New Roman"/>
          <w:sz w:val="24"/>
          <w:szCs w:val="24"/>
        </w:rPr>
        <w:t xml:space="preserve"> (dále jen „zastupitelský úřad“)</w:t>
      </w:r>
      <w:r>
        <w:rPr>
          <w:rFonts w:ascii="Times New Roman" w:hAnsi="Times New Roman"/>
          <w:sz w:val="24"/>
          <w:szCs w:val="24"/>
        </w:rPr>
        <w:t>, je uveden v</w:t>
      </w:r>
      <w:r w:rsidR="00AF619D">
        <w:rPr>
          <w:rFonts w:ascii="Times New Roman" w:hAnsi="Times New Roman"/>
          <w:sz w:val="24"/>
          <w:szCs w:val="24"/>
        </w:rPr>
        <w:t>e sloupci 2 přílohy</w:t>
      </w:r>
      <w:r>
        <w:rPr>
          <w:rFonts w:ascii="Times New Roman" w:hAnsi="Times New Roman"/>
          <w:sz w:val="24"/>
          <w:szCs w:val="24"/>
        </w:rPr>
        <w:t xml:space="preserve"> č. 1 k tomuto nařízení.</w:t>
      </w:r>
    </w:p>
    <w:p w14:paraId="480D5820" w14:textId="77777777" w:rsidR="00E46716" w:rsidRDefault="00E46716" w:rsidP="001B2F50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(2) Maximální počet žádostí o povolení k</w:t>
      </w:r>
      <w:r w:rsidR="003E15B7">
        <w:rPr>
          <w:rFonts w:ascii="Times New Roman" w:hAnsi="Times New Roman"/>
          <w:sz w:val="24"/>
          <w:szCs w:val="24"/>
        </w:rPr>
        <w:t> dlouhodobému</w:t>
      </w:r>
      <w:r>
        <w:rPr>
          <w:rFonts w:ascii="Times New Roman" w:hAnsi="Times New Roman"/>
          <w:sz w:val="24"/>
          <w:szCs w:val="24"/>
        </w:rPr>
        <w:t xml:space="preserve"> pobytu za účelem investování, které lze </w:t>
      </w:r>
      <w:r w:rsidR="00255694">
        <w:rPr>
          <w:rFonts w:ascii="Times New Roman" w:hAnsi="Times New Roman"/>
          <w:sz w:val="24"/>
          <w:szCs w:val="24"/>
        </w:rPr>
        <w:t xml:space="preserve">v rámci období 1 roku </w:t>
      </w:r>
      <w:r>
        <w:rPr>
          <w:rFonts w:ascii="Times New Roman" w:hAnsi="Times New Roman"/>
          <w:sz w:val="24"/>
          <w:szCs w:val="24"/>
        </w:rPr>
        <w:t xml:space="preserve">podat na zastupitelském úřadu, </w:t>
      </w:r>
      <w:r w:rsidR="00AF619D">
        <w:rPr>
          <w:rFonts w:ascii="Times New Roman" w:hAnsi="Times New Roman"/>
          <w:sz w:val="24"/>
          <w:szCs w:val="24"/>
        </w:rPr>
        <w:t>je neomezený</w:t>
      </w:r>
      <w:r>
        <w:rPr>
          <w:rFonts w:ascii="Times New Roman" w:hAnsi="Times New Roman"/>
          <w:sz w:val="24"/>
          <w:szCs w:val="24"/>
        </w:rPr>
        <w:t>.</w:t>
      </w:r>
    </w:p>
    <w:p w14:paraId="42FAAB8D" w14:textId="77777777" w:rsidR="00E46716" w:rsidRDefault="00E46716" w:rsidP="00330EA3">
      <w:pPr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(3) Maximální počet žádostí o zaměstnaneckou kartu, které lze </w:t>
      </w:r>
      <w:r w:rsidR="00330EA3">
        <w:rPr>
          <w:rFonts w:ascii="Times New Roman" w:hAnsi="Times New Roman"/>
          <w:sz w:val="24"/>
          <w:szCs w:val="24"/>
        </w:rPr>
        <w:t xml:space="preserve">v rámci období 1 roku </w:t>
      </w:r>
      <w:r>
        <w:rPr>
          <w:rFonts w:ascii="Times New Roman" w:hAnsi="Times New Roman"/>
          <w:sz w:val="24"/>
          <w:szCs w:val="24"/>
        </w:rPr>
        <w:t>podat na zastupitelském úřadu</w:t>
      </w:r>
      <w:r w:rsidR="00F4157F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je uveden v</w:t>
      </w:r>
      <w:r w:rsidR="00F4157F">
        <w:rPr>
          <w:rFonts w:ascii="Times New Roman" w:hAnsi="Times New Roman"/>
          <w:sz w:val="24"/>
          <w:szCs w:val="24"/>
        </w:rPr>
        <w:t>e sloupci 2 přílohy</w:t>
      </w:r>
      <w:r>
        <w:rPr>
          <w:rFonts w:ascii="Times New Roman" w:hAnsi="Times New Roman"/>
          <w:sz w:val="24"/>
          <w:szCs w:val="24"/>
        </w:rPr>
        <w:t xml:space="preserve"> č. 2 k tomuto nařízení.</w:t>
      </w:r>
    </w:p>
    <w:p w14:paraId="25941797" w14:textId="77777777" w:rsidR="00E46716" w:rsidRDefault="00E46716" w:rsidP="001B2F50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2</w:t>
      </w:r>
    </w:p>
    <w:p w14:paraId="3D59CDC1" w14:textId="77777777" w:rsidR="00E46716" w:rsidRPr="00240EF1" w:rsidRDefault="00330EA3" w:rsidP="001B2F50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</w:t>
      </w:r>
      <w:r w:rsidR="00E46716" w:rsidRPr="00240EF1">
        <w:rPr>
          <w:rFonts w:ascii="Times New Roman" w:hAnsi="Times New Roman"/>
          <w:b/>
          <w:sz w:val="24"/>
          <w:szCs w:val="24"/>
        </w:rPr>
        <w:t>astupitelské úřady</w:t>
      </w:r>
      <w:r w:rsidR="00BB23BB">
        <w:rPr>
          <w:rFonts w:ascii="Times New Roman" w:hAnsi="Times New Roman"/>
          <w:b/>
          <w:sz w:val="24"/>
          <w:szCs w:val="24"/>
        </w:rPr>
        <w:t xml:space="preserve"> </w:t>
      </w:r>
      <w:r w:rsidR="00C01A36">
        <w:rPr>
          <w:rFonts w:ascii="Times New Roman" w:hAnsi="Times New Roman"/>
          <w:b/>
          <w:sz w:val="24"/>
          <w:szCs w:val="24"/>
        </w:rPr>
        <w:t>s neomezeným maximálním počtem</w:t>
      </w:r>
      <w:r w:rsidR="00BB23BB">
        <w:rPr>
          <w:rFonts w:ascii="Times New Roman" w:hAnsi="Times New Roman"/>
          <w:b/>
          <w:sz w:val="24"/>
          <w:szCs w:val="24"/>
        </w:rPr>
        <w:t xml:space="preserve"> žádostí</w:t>
      </w:r>
    </w:p>
    <w:p w14:paraId="39372D0C" w14:textId="77777777" w:rsidR="00E46716" w:rsidRDefault="00E46716" w:rsidP="001B2F50">
      <w:pPr>
        <w:spacing w:line="36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 V případě zastupitelského úřadu neuvedeného v příloze č. 1 k</w:t>
      </w:r>
      <w:r w:rsidR="00637E25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tomuto nařízení platí, že maximální počet žádostí o vízum k pobytu nad 90 dnů za účelem podnikání,</w:t>
      </w:r>
      <w:r w:rsidRPr="00FB4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které lze </w:t>
      </w:r>
      <w:r w:rsidR="00330EA3">
        <w:rPr>
          <w:rFonts w:ascii="Times New Roman" w:hAnsi="Times New Roman"/>
          <w:sz w:val="24"/>
          <w:szCs w:val="24"/>
        </w:rPr>
        <w:t xml:space="preserve">v rámci období 1 roku </w:t>
      </w:r>
      <w:r>
        <w:rPr>
          <w:rFonts w:ascii="Times New Roman" w:hAnsi="Times New Roman"/>
          <w:sz w:val="24"/>
          <w:szCs w:val="24"/>
        </w:rPr>
        <w:t xml:space="preserve">podat, </w:t>
      </w:r>
      <w:r w:rsidR="00330EA3">
        <w:rPr>
          <w:rFonts w:ascii="Times New Roman" w:hAnsi="Times New Roman"/>
          <w:sz w:val="24"/>
          <w:szCs w:val="24"/>
        </w:rPr>
        <w:t xml:space="preserve">je </w:t>
      </w:r>
      <w:r>
        <w:rPr>
          <w:rFonts w:ascii="Times New Roman" w:hAnsi="Times New Roman"/>
          <w:sz w:val="24"/>
          <w:szCs w:val="24"/>
        </w:rPr>
        <w:t xml:space="preserve">pro tento zastupitelský úřad </w:t>
      </w:r>
      <w:r w:rsidR="00AF619D">
        <w:rPr>
          <w:rFonts w:ascii="Times New Roman" w:hAnsi="Times New Roman"/>
          <w:sz w:val="24"/>
          <w:szCs w:val="24"/>
        </w:rPr>
        <w:t>neomezený</w:t>
      </w:r>
      <w:r>
        <w:rPr>
          <w:rFonts w:ascii="Times New Roman" w:hAnsi="Times New Roman"/>
          <w:sz w:val="24"/>
          <w:szCs w:val="24"/>
        </w:rPr>
        <w:t>.</w:t>
      </w:r>
    </w:p>
    <w:p w14:paraId="14C7E739" w14:textId="77777777" w:rsidR="00E46716" w:rsidRDefault="00E46716" w:rsidP="001B2F50">
      <w:pPr>
        <w:spacing w:line="36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V případě zastupitelského úřadu</w:t>
      </w:r>
      <w:r w:rsidR="00637E2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neuvedeného v příloze č. 2 k</w:t>
      </w:r>
      <w:r w:rsidR="00637E25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tomuto nařízení platí, že maximální počet žádostí o zaměstnaneckou kartu,</w:t>
      </w:r>
      <w:r w:rsidRPr="00FB47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které lze </w:t>
      </w:r>
      <w:r w:rsidR="00330EA3">
        <w:rPr>
          <w:rFonts w:ascii="Times New Roman" w:hAnsi="Times New Roman"/>
          <w:sz w:val="24"/>
          <w:szCs w:val="24"/>
        </w:rPr>
        <w:t xml:space="preserve">v rámci období 1 roku </w:t>
      </w:r>
      <w:r>
        <w:rPr>
          <w:rFonts w:ascii="Times New Roman" w:hAnsi="Times New Roman"/>
          <w:sz w:val="24"/>
          <w:szCs w:val="24"/>
        </w:rPr>
        <w:t xml:space="preserve">podat, </w:t>
      </w:r>
      <w:r w:rsidR="00330EA3">
        <w:rPr>
          <w:rFonts w:ascii="Times New Roman" w:hAnsi="Times New Roman"/>
          <w:sz w:val="24"/>
          <w:szCs w:val="24"/>
        </w:rPr>
        <w:t>je</w:t>
      </w:r>
      <w:r>
        <w:rPr>
          <w:rFonts w:ascii="Times New Roman" w:hAnsi="Times New Roman"/>
          <w:sz w:val="24"/>
          <w:szCs w:val="24"/>
        </w:rPr>
        <w:t xml:space="preserve"> pro tento zastupitelský úřad </w:t>
      </w:r>
      <w:r w:rsidR="00AF619D">
        <w:rPr>
          <w:rFonts w:ascii="Times New Roman" w:hAnsi="Times New Roman"/>
          <w:sz w:val="24"/>
          <w:szCs w:val="24"/>
        </w:rPr>
        <w:t>neomezený</w:t>
      </w:r>
      <w:r>
        <w:rPr>
          <w:rFonts w:ascii="Times New Roman" w:hAnsi="Times New Roman"/>
          <w:sz w:val="24"/>
          <w:szCs w:val="24"/>
        </w:rPr>
        <w:t>.</w:t>
      </w:r>
    </w:p>
    <w:p w14:paraId="53FE4295" w14:textId="77777777" w:rsidR="00E46716" w:rsidRDefault="00E46716" w:rsidP="001B2F50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3</w:t>
      </w:r>
    </w:p>
    <w:p w14:paraId="5C4D35E7" w14:textId="77777777" w:rsidR="00C566AB" w:rsidRPr="00C566AB" w:rsidRDefault="00806542" w:rsidP="001B2F50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</w:t>
      </w:r>
      <w:r w:rsidR="00BB23BB">
        <w:rPr>
          <w:rFonts w:ascii="Times New Roman" w:hAnsi="Times New Roman"/>
          <w:b/>
          <w:sz w:val="24"/>
          <w:szCs w:val="24"/>
        </w:rPr>
        <w:t xml:space="preserve">ozvržení maximálního </w:t>
      </w:r>
      <w:r w:rsidR="00C566AB" w:rsidRPr="00C566AB">
        <w:rPr>
          <w:rFonts w:ascii="Times New Roman" w:hAnsi="Times New Roman"/>
          <w:b/>
          <w:sz w:val="24"/>
          <w:szCs w:val="24"/>
        </w:rPr>
        <w:t>ročního počtu žádostí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1919CEB7" w14:textId="77777777" w:rsidR="00637E25" w:rsidRDefault="00637E25" w:rsidP="00637E25">
      <w:pPr>
        <w:spacing w:line="36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(1) Maximální počet žádostí o vízum k pobytu nad 90 dnů za účelem podnikání vyhrazený z počtu žádostí uvedeného ve sloupci 2 přílohy č. 1 k tomuto nařízení pro žádosti podané v rámci jednotlivých vládou schválených programů stanoví sloupec 3 přílohy č. 1 k tomuto nařízení.</w:t>
      </w:r>
    </w:p>
    <w:p w14:paraId="0E1BF642" w14:textId="77777777" w:rsidR="00E46716" w:rsidRDefault="00637E25" w:rsidP="00676AB9">
      <w:pPr>
        <w:spacing w:line="36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(2) Maximální počet žádostí o zaměstnaneckou kartu vyhrazený z počtu žádostí uvedeného ve sloupci 2 přílohy č. 2 k tomuto nařízení pro žádosti podané v rámci jednotlivých vládou schválených programů stanoví sloupce 3 a 4 přílohy č. 2 k tomuto nařízení.</w:t>
      </w:r>
    </w:p>
    <w:p w14:paraId="61C30928" w14:textId="77777777" w:rsidR="00E46716" w:rsidRDefault="00BB23BB" w:rsidP="001B2F50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§ 4</w:t>
      </w:r>
    </w:p>
    <w:p w14:paraId="124332CE" w14:textId="77777777" w:rsidR="00E46716" w:rsidRPr="00CB6209" w:rsidRDefault="00E46716" w:rsidP="001B2F50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CB6209">
        <w:rPr>
          <w:rFonts w:ascii="Times New Roman" w:hAnsi="Times New Roman"/>
          <w:b/>
          <w:sz w:val="24"/>
          <w:szCs w:val="24"/>
        </w:rPr>
        <w:t>Účinnost</w:t>
      </w:r>
    </w:p>
    <w:p w14:paraId="3700B232" w14:textId="24786552" w:rsidR="00E46716" w:rsidRDefault="00E46716" w:rsidP="001B2F50">
      <w:pPr>
        <w:spacing w:line="36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Toto nařízení nabývá účinnosti dnem</w:t>
      </w:r>
      <w:r w:rsidR="003F7EC1">
        <w:rPr>
          <w:rFonts w:ascii="Times New Roman" w:hAnsi="Times New Roman"/>
          <w:sz w:val="24"/>
          <w:szCs w:val="24"/>
        </w:rPr>
        <w:t xml:space="preserve"> 1. </w:t>
      </w:r>
      <w:ins w:id="2" w:author="MVCR" w:date="2019-07-10T12:29:00Z">
        <w:r w:rsidR="0092154F">
          <w:rPr>
            <w:rFonts w:ascii="Times New Roman" w:hAnsi="Times New Roman"/>
            <w:sz w:val="24"/>
            <w:szCs w:val="24"/>
          </w:rPr>
          <w:t>září</w:t>
        </w:r>
      </w:ins>
      <w:r w:rsidR="003F7EC1">
        <w:rPr>
          <w:rFonts w:ascii="Times New Roman" w:hAnsi="Times New Roman"/>
          <w:sz w:val="24"/>
          <w:szCs w:val="24"/>
        </w:rPr>
        <w:t xml:space="preserve"> 2019</w:t>
      </w:r>
      <w:r>
        <w:rPr>
          <w:rFonts w:ascii="Times New Roman" w:hAnsi="Times New Roman"/>
          <w:sz w:val="24"/>
          <w:szCs w:val="24"/>
        </w:rPr>
        <w:t>.</w:t>
      </w:r>
    </w:p>
    <w:p w14:paraId="30C10C32" w14:textId="77777777" w:rsidR="00CD36A3" w:rsidRDefault="00CD36A3" w:rsidP="001B2F50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</w:p>
    <w:p w14:paraId="78FDA072" w14:textId="77777777" w:rsidR="00E46716" w:rsidRDefault="00E46716" w:rsidP="001B2F50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CB6209">
        <w:rPr>
          <w:rFonts w:ascii="Times New Roman" w:hAnsi="Times New Roman"/>
          <w:sz w:val="24"/>
          <w:szCs w:val="24"/>
        </w:rPr>
        <w:t>Předseda vlády:</w:t>
      </w:r>
    </w:p>
    <w:p w14:paraId="35011DCA" w14:textId="77777777" w:rsidR="00CD36A3" w:rsidRDefault="00E46716" w:rsidP="001B2F50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CB6209">
        <w:rPr>
          <w:rFonts w:ascii="Times New Roman" w:hAnsi="Times New Roman"/>
          <w:sz w:val="24"/>
          <w:szCs w:val="24"/>
        </w:rPr>
        <w:t xml:space="preserve">Ministr </w:t>
      </w:r>
      <w:r>
        <w:rPr>
          <w:rFonts w:ascii="Times New Roman" w:hAnsi="Times New Roman"/>
          <w:sz w:val="24"/>
          <w:szCs w:val="24"/>
        </w:rPr>
        <w:t>vnitra</w:t>
      </w:r>
      <w:r w:rsidRPr="00CB6209">
        <w:rPr>
          <w:rFonts w:ascii="Times New Roman" w:hAnsi="Times New Roman"/>
          <w:sz w:val="24"/>
          <w:szCs w:val="24"/>
        </w:rPr>
        <w:t>:</w:t>
      </w:r>
    </w:p>
    <w:p w14:paraId="06E0A946" w14:textId="77777777" w:rsidR="00E46716" w:rsidRDefault="00CD36A3" w:rsidP="001B2F50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Ministr zahraničních věcí:</w:t>
      </w:r>
      <w:r w:rsidR="00E46716" w:rsidRPr="00CB6209">
        <w:rPr>
          <w:rFonts w:ascii="Times New Roman" w:hAnsi="Times New Roman"/>
          <w:sz w:val="24"/>
          <w:szCs w:val="24"/>
        </w:rPr>
        <w:br w:type="page"/>
      </w:r>
    </w:p>
    <w:p w14:paraId="73CAA291" w14:textId="77777777" w:rsidR="00637E25" w:rsidRDefault="00637E25" w:rsidP="00637E25">
      <w:pPr>
        <w:spacing w:after="160"/>
        <w:jc w:val="right"/>
        <w:rPr>
          <w:rFonts w:ascii="Times New Roman" w:hAnsi="Times New Roman"/>
          <w:sz w:val="24"/>
          <w:szCs w:val="24"/>
        </w:rPr>
      </w:pPr>
      <w:r w:rsidRPr="00CB6209">
        <w:rPr>
          <w:rFonts w:ascii="Times New Roman" w:hAnsi="Times New Roman"/>
          <w:sz w:val="24"/>
          <w:szCs w:val="24"/>
        </w:rPr>
        <w:lastRenderedPageBreak/>
        <w:t xml:space="preserve">Příloha </w:t>
      </w:r>
      <w:r>
        <w:rPr>
          <w:rFonts w:ascii="Times New Roman" w:hAnsi="Times New Roman"/>
          <w:sz w:val="24"/>
          <w:szCs w:val="24"/>
        </w:rPr>
        <w:t>č. 1 k nařízení vlády č. …</w:t>
      </w:r>
      <w:r w:rsidRPr="00CB6209">
        <w:rPr>
          <w:rFonts w:ascii="Times New Roman" w:hAnsi="Times New Roman"/>
          <w:sz w:val="24"/>
          <w:szCs w:val="24"/>
        </w:rPr>
        <w:t>/201</w:t>
      </w:r>
      <w:r>
        <w:rPr>
          <w:rFonts w:ascii="Times New Roman" w:hAnsi="Times New Roman"/>
          <w:sz w:val="24"/>
          <w:szCs w:val="24"/>
        </w:rPr>
        <w:t>9</w:t>
      </w:r>
      <w:ins w:id="3" w:author="MVCR" w:date="2019-07-10T12:31:00Z">
        <w:r w:rsidR="0092154F">
          <w:rPr>
            <w:rFonts w:ascii="Times New Roman" w:hAnsi="Times New Roman"/>
            <w:sz w:val="24"/>
            <w:szCs w:val="24"/>
          </w:rPr>
          <w:t xml:space="preserve"> Sb.</w:t>
        </w:r>
      </w:ins>
    </w:p>
    <w:p w14:paraId="3FCB8119" w14:textId="77777777" w:rsidR="00637E25" w:rsidRDefault="00637E25" w:rsidP="00637E2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D246FA0" w14:textId="77777777" w:rsidR="00637E25" w:rsidRPr="000B7912" w:rsidRDefault="00637E25" w:rsidP="00637E25">
      <w:pPr>
        <w:jc w:val="center"/>
        <w:rPr>
          <w:rFonts w:ascii="Times New Roman" w:hAnsi="Times New Roman"/>
          <w:b/>
          <w:sz w:val="24"/>
          <w:szCs w:val="24"/>
        </w:rPr>
      </w:pPr>
      <w:r w:rsidRPr="000B7912">
        <w:rPr>
          <w:rFonts w:ascii="Times New Roman" w:hAnsi="Times New Roman"/>
          <w:b/>
          <w:sz w:val="24"/>
          <w:szCs w:val="24"/>
        </w:rPr>
        <w:t>Maximální počet žádostí o vízum k pobytu nad 90 dnů za účelem podnikání</w:t>
      </w:r>
    </w:p>
    <w:p w14:paraId="79DB3B44" w14:textId="77777777" w:rsidR="00637E25" w:rsidRPr="004E00F9" w:rsidRDefault="00637E25" w:rsidP="00637E25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69"/>
        <w:gridCol w:w="2835"/>
        <w:gridCol w:w="2835"/>
      </w:tblGrid>
      <w:tr w:rsidR="0092154F" w14:paraId="446F86CB" w14:textId="77777777" w:rsidTr="000B48B9">
        <w:trPr>
          <w:trHeight w:val="348"/>
          <w:ins w:id="4" w:author="MVCR" w:date="2019-07-10T12:29:00Z"/>
        </w:trPr>
        <w:tc>
          <w:tcPr>
            <w:tcW w:w="3369" w:type="dxa"/>
          </w:tcPr>
          <w:p w14:paraId="6A7DA081" w14:textId="77777777" w:rsidR="0092154F" w:rsidRDefault="0092154F" w:rsidP="0085291A">
            <w:pPr>
              <w:spacing w:after="160"/>
              <w:jc w:val="center"/>
              <w:rPr>
                <w:ins w:id="5" w:author="MVCR" w:date="2019-07-10T12:29:00Z"/>
                <w:rFonts w:ascii="Times New Roman" w:hAnsi="Times New Roman"/>
                <w:sz w:val="24"/>
                <w:szCs w:val="24"/>
              </w:rPr>
            </w:pPr>
            <w:ins w:id="6" w:author="MVCR" w:date="2019-07-10T12:30:00Z">
              <w:r>
                <w:rPr>
                  <w:rFonts w:ascii="Times New Roman" w:hAnsi="Times New Roman"/>
                  <w:sz w:val="24"/>
                  <w:szCs w:val="24"/>
                </w:rPr>
                <w:t>1</w:t>
              </w:r>
            </w:ins>
          </w:p>
        </w:tc>
        <w:tc>
          <w:tcPr>
            <w:tcW w:w="2835" w:type="dxa"/>
          </w:tcPr>
          <w:p w14:paraId="708357FE" w14:textId="77777777" w:rsidR="0092154F" w:rsidRDefault="0092154F" w:rsidP="0085291A">
            <w:pPr>
              <w:spacing w:after="160"/>
              <w:jc w:val="center"/>
              <w:rPr>
                <w:ins w:id="7" w:author="MVCR" w:date="2019-07-10T12:29:00Z"/>
                <w:rFonts w:ascii="Times New Roman" w:hAnsi="Times New Roman"/>
                <w:sz w:val="24"/>
                <w:szCs w:val="24"/>
              </w:rPr>
            </w:pPr>
            <w:ins w:id="8" w:author="MVCR" w:date="2019-07-10T12:30:00Z">
              <w:r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</w:p>
        </w:tc>
        <w:tc>
          <w:tcPr>
            <w:tcW w:w="2835" w:type="dxa"/>
          </w:tcPr>
          <w:p w14:paraId="79D39106" w14:textId="77777777" w:rsidR="0092154F" w:rsidRDefault="0092154F" w:rsidP="0085291A">
            <w:pPr>
              <w:spacing w:after="160"/>
              <w:jc w:val="center"/>
              <w:rPr>
                <w:ins w:id="9" w:author="MVCR" w:date="2019-07-10T12:29:00Z"/>
                <w:rFonts w:ascii="Times New Roman" w:hAnsi="Times New Roman"/>
                <w:sz w:val="24"/>
                <w:szCs w:val="24"/>
              </w:rPr>
            </w:pPr>
            <w:ins w:id="10" w:author="MVCR" w:date="2019-07-10T12:30:00Z">
              <w:r>
                <w:rPr>
                  <w:rFonts w:ascii="Times New Roman" w:hAnsi="Times New Roman"/>
                  <w:sz w:val="24"/>
                  <w:szCs w:val="24"/>
                </w:rPr>
                <w:t>3</w:t>
              </w:r>
            </w:ins>
          </w:p>
        </w:tc>
      </w:tr>
      <w:tr w:rsidR="00637E25" w14:paraId="5AB709FE" w14:textId="77777777" w:rsidTr="0085291A">
        <w:trPr>
          <w:trHeight w:val="1187"/>
        </w:trPr>
        <w:tc>
          <w:tcPr>
            <w:tcW w:w="3369" w:type="dxa"/>
          </w:tcPr>
          <w:p w14:paraId="0592FE14" w14:textId="77777777" w:rsidR="00637E25" w:rsidRDefault="00637E25" w:rsidP="0085291A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Zastupitelský úřad</w:t>
            </w:r>
          </w:p>
        </w:tc>
        <w:tc>
          <w:tcPr>
            <w:tcW w:w="2835" w:type="dxa"/>
          </w:tcPr>
          <w:p w14:paraId="732A010E" w14:textId="77777777" w:rsidR="00637E25" w:rsidRDefault="00637E25" w:rsidP="0085291A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Maximální počet žádostí, které lze podat v rámci období 1 roku</w:t>
            </w:r>
          </w:p>
        </w:tc>
        <w:tc>
          <w:tcPr>
            <w:tcW w:w="2835" w:type="dxa"/>
          </w:tcPr>
          <w:p w14:paraId="2D777457" w14:textId="77777777" w:rsidR="00637E25" w:rsidRDefault="00637E25" w:rsidP="0085291A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Program klíčový personál</w:t>
            </w:r>
          </w:p>
        </w:tc>
      </w:tr>
      <w:tr w:rsidR="00637E25" w:rsidDel="0092154F" w14:paraId="0C5CDB51" w14:textId="77777777" w:rsidTr="0085291A">
        <w:trPr>
          <w:del w:id="11" w:author="MVCR" w:date="2019-07-10T12:30:00Z"/>
        </w:trPr>
        <w:tc>
          <w:tcPr>
            <w:tcW w:w="3369" w:type="dxa"/>
          </w:tcPr>
          <w:p w14:paraId="3B072DB0" w14:textId="77777777" w:rsidR="00637E25" w:rsidDel="0092154F" w:rsidRDefault="00C42C36" w:rsidP="0085291A">
            <w:pPr>
              <w:spacing w:after="160"/>
              <w:jc w:val="center"/>
              <w:rPr>
                <w:del w:id="12" w:author="MVCR" w:date="2019-07-10T12:30:00Z"/>
                <w:rFonts w:ascii="Times New Roman" w:hAnsi="Times New Roman"/>
                <w:sz w:val="24"/>
                <w:szCs w:val="24"/>
              </w:rPr>
            </w:pPr>
            <w:del w:id="13" w:author="MVCR" w:date="2019-07-10T12:30:00Z">
              <w:r w:rsidDel="0092154F">
                <w:rPr>
                  <w:rFonts w:ascii="Times New Roman" w:hAnsi="Times New Roman"/>
                  <w:sz w:val="24"/>
                  <w:szCs w:val="24"/>
                </w:rPr>
                <w:delText>1</w:delText>
              </w:r>
            </w:del>
          </w:p>
        </w:tc>
        <w:tc>
          <w:tcPr>
            <w:tcW w:w="2835" w:type="dxa"/>
          </w:tcPr>
          <w:p w14:paraId="1D709FAB" w14:textId="77777777" w:rsidR="00637E25" w:rsidDel="0092154F" w:rsidRDefault="00C42C36" w:rsidP="0085291A">
            <w:pPr>
              <w:spacing w:after="160"/>
              <w:jc w:val="center"/>
              <w:rPr>
                <w:del w:id="14" w:author="MVCR" w:date="2019-07-10T12:30:00Z"/>
                <w:rFonts w:ascii="Times New Roman" w:hAnsi="Times New Roman"/>
                <w:sz w:val="24"/>
                <w:szCs w:val="24"/>
              </w:rPr>
            </w:pPr>
            <w:del w:id="15" w:author="MVCR" w:date="2019-07-10T12:30:00Z">
              <w:r w:rsidDel="0092154F">
                <w:rPr>
                  <w:rFonts w:ascii="Times New Roman" w:hAnsi="Times New Roman"/>
                  <w:sz w:val="24"/>
                  <w:szCs w:val="24"/>
                </w:rPr>
                <w:delText>2</w:delText>
              </w:r>
            </w:del>
          </w:p>
        </w:tc>
        <w:tc>
          <w:tcPr>
            <w:tcW w:w="2835" w:type="dxa"/>
          </w:tcPr>
          <w:p w14:paraId="04AA17BA" w14:textId="77777777" w:rsidR="00637E25" w:rsidDel="0092154F" w:rsidRDefault="00C42C36" w:rsidP="0085291A">
            <w:pPr>
              <w:spacing w:after="160"/>
              <w:jc w:val="center"/>
              <w:rPr>
                <w:del w:id="16" w:author="MVCR" w:date="2019-07-10T12:30:00Z"/>
                <w:rFonts w:ascii="Times New Roman" w:hAnsi="Times New Roman"/>
                <w:sz w:val="24"/>
                <w:szCs w:val="24"/>
              </w:rPr>
            </w:pPr>
            <w:del w:id="17" w:author="MVCR" w:date="2019-07-10T12:30:00Z">
              <w:r w:rsidDel="0092154F">
                <w:rPr>
                  <w:rFonts w:ascii="Times New Roman" w:hAnsi="Times New Roman"/>
                  <w:sz w:val="24"/>
                  <w:szCs w:val="24"/>
                </w:rPr>
                <w:delText>3</w:delText>
              </w:r>
            </w:del>
          </w:p>
        </w:tc>
      </w:tr>
      <w:tr w:rsidR="00676AB9" w14:paraId="0A672840" w14:textId="77777777" w:rsidTr="00BC3261">
        <w:tc>
          <w:tcPr>
            <w:tcW w:w="3369" w:type="dxa"/>
            <w:vAlign w:val="center"/>
          </w:tcPr>
          <w:p w14:paraId="6156745C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 xml:space="preserve">Abudža </w:t>
            </w:r>
          </w:p>
        </w:tc>
        <w:tc>
          <w:tcPr>
            <w:tcW w:w="2835" w:type="dxa"/>
            <w:vAlign w:val="center"/>
          </w:tcPr>
          <w:p w14:paraId="4CBAE7A1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vAlign w:val="center"/>
          </w:tcPr>
          <w:p w14:paraId="3954EF25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76AB9" w14:paraId="08CA30AB" w14:textId="77777777" w:rsidTr="00BC3261">
        <w:tc>
          <w:tcPr>
            <w:tcW w:w="3369" w:type="dxa"/>
            <w:vAlign w:val="center"/>
          </w:tcPr>
          <w:p w14:paraId="327FCF81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 xml:space="preserve">Addis Abeba </w:t>
            </w:r>
          </w:p>
        </w:tc>
        <w:tc>
          <w:tcPr>
            <w:tcW w:w="2835" w:type="dxa"/>
            <w:vAlign w:val="center"/>
          </w:tcPr>
          <w:p w14:paraId="6C4860CD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vAlign w:val="center"/>
          </w:tcPr>
          <w:p w14:paraId="2FB6899E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76AB9" w14:paraId="09137FB6" w14:textId="77777777" w:rsidTr="00BC3261">
        <w:tc>
          <w:tcPr>
            <w:tcW w:w="3369" w:type="dxa"/>
            <w:vAlign w:val="center"/>
          </w:tcPr>
          <w:p w14:paraId="4FB9C16C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 xml:space="preserve">Akkra </w:t>
            </w:r>
          </w:p>
        </w:tc>
        <w:tc>
          <w:tcPr>
            <w:tcW w:w="2835" w:type="dxa"/>
            <w:vAlign w:val="center"/>
          </w:tcPr>
          <w:p w14:paraId="243E3A02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vAlign w:val="center"/>
          </w:tcPr>
          <w:p w14:paraId="0244162D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76AB9" w14:paraId="34E9F46F" w14:textId="77777777" w:rsidTr="00BC3261">
        <w:tc>
          <w:tcPr>
            <w:tcW w:w="3369" w:type="dxa"/>
            <w:vAlign w:val="bottom"/>
          </w:tcPr>
          <w:p w14:paraId="4C1727E9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Alžír</w:t>
            </w:r>
          </w:p>
        </w:tc>
        <w:tc>
          <w:tcPr>
            <w:tcW w:w="2835" w:type="dxa"/>
            <w:vAlign w:val="center"/>
          </w:tcPr>
          <w:p w14:paraId="2F62E85B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vAlign w:val="center"/>
          </w:tcPr>
          <w:p w14:paraId="0078C9FF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76AB9" w14:paraId="127969CB" w14:textId="77777777" w:rsidTr="00BC3261">
        <w:tc>
          <w:tcPr>
            <w:tcW w:w="3369" w:type="dxa"/>
            <w:vAlign w:val="bottom"/>
          </w:tcPr>
          <w:p w14:paraId="0E531408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Ammán</w:t>
            </w:r>
          </w:p>
        </w:tc>
        <w:tc>
          <w:tcPr>
            <w:tcW w:w="2835" w:type="dxa"/>
            <w:vAlign w:val="center"/>
          </w:tcPr>
          <w:p w14:paraId="24341D62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vAlign w:val="center"/>
          </w:tcPr>
          <w:p w14:paraId="7E5809B5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76AB9" w14:paraId="0B5AB91F" w14:textId="77777777" w:rsidTr="00BC3261">
        <w:tc>
          <w:tcPr>
            <w:tcW w:w="3369" w:type="dxa"/>
            <w:vAlign w:val="bottom"/>
          </w:tcPr>
          <w:p w14:paraId="56DC445F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 xml:space="preserve">Ankara </w:t>
            </w:r>
          </w:p>
        </w:tc>
        <w:tc>
          <w:tcPr>
            <w:tcW w:w="2835" w:type="dxa"/>
            <w:vAlign w:val="center"/>
          </w:tcPr>
          <w:p w14:paraId="5B37D01E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vAlign w:val="center"/>
          </w:tcPr>
          <w:p w14:paraId="0738066A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76AB9" w14:paraId="46AEB701" w14:textId="77777777" w:rsidTr="00BC3261">
        <w:tc>
          <w:tcPr>
            <w:tcW w:w="3369" w:type="dxa"/>
            <w:vAlign w:val="bottom"/>
          </w:tcPr>
          <w:p w14:paraId="327C9EF9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Bagdád</w:t>
            </w:r>
          </w:p>
        </w:tc>
        <w:tc>
          <w:tcPr>
            <w:tcW w:w="2835" w:type="dxa"/>
            <w:vAlign w:val="center"/>
          </w:tcPr>
          <w:p w14:paraId="71EB7F96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728A821E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76AB9" w14:paraId="0B67A4CC" w14:textId="77777777" w:rsidTr="00BC3261">
        <w:tc>
          <w:tcPr>
            <w:tcW w:w="3369" w:type="dxa"/>
            <w:vAlign w:val="bottom"/>
          </w:tcPr>
          <w:p w14:paraId="37AF6FD0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Baku</w:t>
            </w:r>
          </w:p>
        </w:tc>
        <w:tc>
          <w:tcPr>
            <w:tcW w:w="2835" w:type="dxa"/>
            <w:vAlign w:val="center"/>
          </w:tcPr>
          <w:p w14:paraId="60615F38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vAlign w:val="center"/>
          </w:tcPr>
          <w:p w14:paraId="128ECD53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76AB9" w14:paraId="6F0BA85B" w14:textId="77777777" w:rsidTr="00BC3261">
        <w:tc>
          <w:tcPr>
            <w:tcW w:w="3369" w:type="dxa"/>
            <w:vAlign w:val="bottom"/>
          </w:tcPr>
          <w:p w14:paraId="2229F011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Bejrút</w:t>
            </w:r>
          </w:p>
        </w:tc>
        <w:tc>
          <w:tcPr>
            <w:tcW w:w="2835" w:type="dxa"/>
            <w:vAlign w:val="center"/>
          </w:tcPr>
          <w:p w14:paraId="3DEB7A5E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vAlign w:val="center"/>
          </w:tcPr>
          <w:p w14:paraId="0DC238D9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76AB9" w14:paraId="47295F88" w14:textId="77777777" w:rsidTr="00BC3261">
        <w:tc>
          <w:tcPr>
            <w:tcW w:w="3369" w:type="dxa"/>
            <w:vAlign w:val="bottom"/>
          </w:tcPr>
          <w:p w14:paraId="2D46AEDC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Bělehrad</w:t>
            </w:r>
          </w:p>
        </w:tc>
        <w:tc>
          <w:tcPr>
            <w:tcW w:w="2835" w:type="dxa"/>
            <w:vAlign w:val="center"/>
          </w:tcPr>
          <w:p w14:paraId="0BAEF4E2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  <w:vAlign w:val="center"/>
          </w:tcPr>
          <w:p w14:paraId="51F5361A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76AB9" w14:paraId="4A1B135D" w14:textId="77777777" w:rsidTr="00BC3261">
        <w:tc>
          <w:tcPr>
            <w:tcW w:w="3369" w:type="dxa"/>
            <w:vAlign w:val="bottom"/>
          </w:tcPr>
          <w:p w14:paraId="1942C750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Damašek</w:t>
            </w:r>
          </w:p>
        </w:tc>
        <w:tc>
          <w:tcPr>
            <w:tcW w:w="2835" w:type="dxa"/>
            <w:vAlign w:val="center"/>
          </w:tcPr>
          <w:p w14:paraId="31E518E9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3CF97C1C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76AB9" w14:paraId="3607F545" w14:textId="77777777" w:rsidTr="00BC3261">
        <w:tc>
          <w:tcPr>
            <w:tcW w:w="3369" w:type="dxa"/>
            <w:vAlign w:val="bottom"/>
          </w:tcPr>
          <w:p w14:paraId="0BC2C4C9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Dillí</w:t>
            </w:r>
          </w:p>
        </w:tc>
        <w:tc>
          <w:tcPr>
            <w:tcW w:w="2835" w:type="dxa"/>
            <w:vAlign w:val="center"/>
          </w:tcPr>
          <w:p w14:paraId="4A03F902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835" w:type="dxa"/>
            <w:vAlign w:val="center"/>
          </w:tcPr>
          <w:p w14:paraId="15749F17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676AB9" w14:paraId="34E2BEFF" w14:textId="77777777" w:rsidTr="00BC3261">
        <w:tc>
          <w:tcPr>
            <w:tcW w:w="3369" w:type="dxa"/>
            <w:vAlign w:val="bottom"/>
          </w:tcPr>
          <w:p w14:paraId="6A592F95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Erbíl</w:t>
            </w:r>
          </w:p>
        </w:tc>
        <w:tc>
          <w:tcPr>
            <w:tcW w:w="2835" w:type="dxa"/>
            <w:vAlign w:val="center"/>
          </w:tcPr>
          <w:p w14:paraId="7A8346F5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1946316C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76AB9" w14:paraId="2C067B6E" w14:textId="77777777" w:rsidTr="00BC3261">
        <w:tc>
          <w:tcPr>
            <w:tcW w:w="3369" w:type="dxa"/>
            <w:vAlign w:val="bottom"/>
          </w:tcPr>
          <w:p w14:paraId="79C61067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Hanoj</w:t>
            </w:r>
          </w:p>
        </w:tc>
        <w:tc>
          <w:tcPr>
            <w:tcW w:w="2835" w:type="dxa"/>
            <w:vAlign w:val="center"/>
          </w:tcPr>
          <w:p w14:paraId="3E704278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73B2C397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76AB9" w14:paraId="479037A0" w14:textId="77777777" w:rsidTr="00BC3261">
        <w:tc>
          <w:tcPr>
            <w:tcW w:w="3369" w:type="dxa"/>
            <w:vAlign w:val="bottom"/>
          </w:tcPr>
          <w:p w14:paraId="0FBA034E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Islámábád</w:t>
            </w:r>
          </w:p>
        </w:tc>
        <w:tc>
          <w:tcPr>
            <w:tcW w:w="2835" w:type="dxa"/>
            <w:vAlign w:val="center"/>
          </w:tcPr>
          <w:p w14:paraId="6E1D80BB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7CE06504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76AB9" w14:paraId="73E19155" w14:textId="77777777" w:rsidTr="00BC3261">
        <w:tc>
          <w:tcPr>
            <w:tcW w:w="3369" w:type="dxa"/>
            <w:vAlign w:val="bottom"/>
          </w:tcPr>
          <w:p w14:paraId="02B2C1A1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Istanbul</w:t>
            </w:r>
          </w:p>
        </w:tc>
        <w:tc>
          <w:tcPr>
            <w:tcW w:w="2835" w:type="dxa"/>
            <w:vAlign w:val="center"/>
          </w:tcPr>
          <w:p w14:paraId="1EBB026D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vAlign w:val="center"/>
          </w:tcPr>
          <w:p w14:paraId="0758C747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76AB9" w14:paraId="0CF56ACA" w14:textId="77777777" w:rsidTr="00BC3261">
        <w:tc>
          <w:tcPr>
            <w:tcW w:w="3369" w:type="dxa"/>
            <w:vAlign w:val="bottom"/>
          </w:tcPr>
          <w:p w14:paraId="2F915FF8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Jekatěrinburg</w:t>
            </w:r>
          </w:p>
        </w:tc>
        <w:tc>
          <w:tcPr>
            <w:tcW w:w="2835" w:type="dxa"/>
            <w:vAlign w:val="center"/>
          </w:tcPr>
          <w:p w14:paraId="771B6AC2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835" w:type="dxa"/>
          </w:tcPr>
          <w:p w14:paraId="71DB811F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676AB9" w14:paraId="03642A74" w14:textId="77777777" w:rsidTr="00BC3261">
        <w:tc>
          <w:tcPr>
            <w:tcW w:w="3369" w:type="dxa"/>
            <w:vAlign w:val="bottom"/>
          </w:tcPr>
          <w:p w14:paraId="3E0E89D8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Kábul</w:t>
            </w:r>
          </w:p>
        </w:tc>
        <w:tc>
          <w:tcPr>
            <w:tcW w:w="2835" w:type="dxa"/>
            <w:vAlign w:val="center"/>
          </w:tcPr>
          <w:p w14:paraId="4ECB01BA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5D0E29BD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76AB9" w14:paraId="37493E13" w14:textId="77777777" w:rsidTr="00BC3261">
        <w:tc>
          <w:tcPr>
            <w:tcW w:w="3369" w:type="dxa"/>
            <w:vAlign w:val="bottom"/>
          </w:tcPr>
          <w:p w14:paraId="34BD621B" w14:textId="77777777" w:rsidR="00676AB9" w:rsidRPr="00494702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Káhira</w:t>
            </w:r>
          </w:p>
        </w:tc>
        <w:tc>
          <w:tcPr>
            <w:tcW w:w="2835" w:type="dxa"/>
            <w:vAlign w:val="center"/>
          </w:tcPr>
          <w:p w14:paraId="606987F7" w14:textId="77777777" w:rsidR="00676AB9" w:rsidRPr="00494702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vAlign w:val="center"/>
          </w:tcPr>
          <w:p w14:paraId="4B91E69F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76AB9" w14:paraId="4514B09A" w14:textId="77777777" w:rsidTr="00BC3261">
        <w:tc>
          <w:tcPr>
            <w:tcW w:w="3369" w:type="dxa"/>
            <w:vAlign w:val="bottom"/>
          </w:tcPr>
          <w:p w14:paraId="0FDF305A" w14:textId="77777777" w:rsidR="00676AB9" w:rsidRPr="00494702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Kišiněv</w:t>
            </w:r>
          </w:p>
        </w:tc>
        <w:tc>
          <w:tcPr>
            <w:tcW w:w="2835" w:type="dxa"/>
            <w:vAlign w:val="center"/>
          </w:tcPr>
          <w:p w14:paraId="004EB12F" w14:textId="77777777" w:rsidR="00676AB9" w:rsidRPr="00494702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vAlign w:val="center"/>
          </w:tcPr>
          <w:p w14:paraId="65F00C4C" w14:textId="77777777" w:rsidR="00676AB9" w:rsidRPr="00737E9D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76AB9" w14:paraId="7922F688" w14:textId="77777777" w:rsidTr="00BC3261">
        <w:tc>
          <w:tcPr>
            <w:tcW w:w="3369" w:type="dxa"/>
            <w:vAlign w:val="center"/>
          </w:tcPr>
          <w:p w14:paraId="45C7E8E0" w14:textId="77777777" w:rsidR="00676AB9" w:rsidRPr="00494702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Kyjev</w:t>
            </w:r>
          </w:p>
        </w:tc>
        <w:tc>
          <w:tcPr>
            <w:tcW w:w="2835" w:type="dxa"/>
            <w:vAlign w:val="center"/>
          </w:tcPr>
          <w:p w14:paraId="213DA68E" w14:textId="77777777" w:rsidR="00676AB9" w:rsidRPr="00494702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835" w:type="dxa"/>
            <w:vAlign w:val="center"/>
          </w:tcPr>
          <w:p w14:paraId="552B4C82" w14:textId="77777777" w:rsidR="00676AB9" w:rsidRPr="00737E9D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676AB9" w14:paraId="299CC868" w14:textId="77777777" w:rsidTr="00BC3261">
        <w:tc>
          <w:tcPr>
            <w:tcW w:w="3369" w:type="dxa"/>
            <w:vAlign w:val="bottom"/>
          </w:tcPr>
          <w:p w14:paraId="4D58C168" w14:textId="77777777" w:rsidR="00676AB9" w:rsidRPr="00494702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Lusaka</w:t>
            </w:r>
          </w:p>
        </w:tc>
        <w:tc>
          <w:tcPr>
            <w:tcW w:w="2835" w:type="dxa"/>
            <w:vAlign w:val="center"/>
          </w:tcPr>
          <w:p w14:paraId="61009250" w14:textId="77777777" w:rsidR="00676AB9" w:rsidRPr="00494702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vAlign w:val="center"/>
          </w:tcPr>
          <w:p w14:paraId="6DF9F79A" w14:textId="77777777" w:rsidR="00676AB9" w:rsidRPr="00737E9D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76AB9" w14:paraId="67324FB6" w14:textId="77777777" w:rsidTr="00BC3261">
        <w:tc>
          <w:tcPr>
            <w:tcW w:w="3369" w:type="dxa"/>
            <w:vAlign w:val="bottom"/>
          </w:tcPr>
          <w:p w14:paraId="7EC10230" w14:textId="77777777" w:rsidR="00676AB9" w:rsidRPr="00494702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Lvov</w:t>
            </w:r>
          </w:p>
        </w:tc>
        <w:tc>
          <w:tcPr>
            <w:tcW w:w="2835" w:type="dxa"/>
            <w:vAlign w:val="center"/>
          </w:tcPr>
          <w:p w14:paraId="4D7DE56C" w14:textId="77777777" w:rsidR="00676AB9" w:rsidRPr="00494702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835" w:type="dxa"/>
            <w:vAlign w:val="center"/>
          </w:tcPr>
          <w:p w14:paraId="71D72EFB" w14:textId="77777777" w:rsidR="00676AB9" w:rsidRPr="00737E9D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676AB9" w14:paraId="47A69ED9" w14:textId="77777777" w:rsidTr="00BC3261">
        <w:tc>
          <w:tcPr>
            <w:tcW w:w="3369" w:type="dxa"/>
            <w:vAlign w:val="bottom"/>
          </w:tcPr>
          <w:p w14:paraId="1028F520" w14:textId="77777777" w:rsidR="00676AB9" w:rsidRPr="00494702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lastRenderedPageBreak/>
              <w:t>Minsk</w:t>
            </w:r>
          </w:p>
        </w:tc>
        <w:tc>
          <w:tcPr>
            <w:tcW w:w="2835" w:type="dxa"/>
            <w:vAlign w:val="center"/>
          </w:tcPr>
          <w:p w14:paraId="0E5097B5" w14:textId="77777777" w:rsidR="00676AB9" w:rsidRPr="00494702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835" w:type="dxa"/>
            <w:vAlign w:val="center"/>
          </w:tcPr>
          <w:p w14:paraId="44D8AE61" w14:textId="77777777" w:rsidR="00676AB9" w:rsidRPr="00737E9D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76AB9" w14:paraId="31CF1B71" w14:textId="77777777" w:rsidTr="00BC3261">
        <w:tc>
          <w:tcPr>
            <w:tcW w:w="3369" w:type="dxa"/>
            <w:vAlign w:val="bottom"/>
          </w:tcPr>
          <w:p w14:paraId="5E28BBFA" w14:textId="77777777" w:rsidR="00676AB9" w:rsidRPr="00494702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Moskva</w:t>
            </w:r>
          </w:p>
        </w:tc>
        <w:tc>
          <w:tcPr>
            <w:tcW w:w="2835" w:type="dxa"/>
            <w:vAlign w:val="center"/>
          </w:tcPr>
          <w:p w14:paraId="5BC05B28" w14:textId="77777777" w:rsidR="00676AB9" w:rsidRPr="00494702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  <w:vAlign w:val="center"/>
          </w:tcPr>
          <w:p w14:paraId="7D75F89A" w14:textId="77777777" w:rsidR="00676AB9" w:rsidRPr="00737E9D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676AB9" w14:paraId="06E4C82E" w14:textId="77777777" w:rsidTr="00BC3261">
        <w:tc>
          <w:tcPr>
            <w:tcW w:w="3369" w:type="dxa"/>
            <w:vAlign w:val="bottom"/>
          </w:tcPr>
          <w:p w14:paraId="715C7C50" w14:textId="77777777" w:rsidR="00676AB9" w:rsidRPr="00494702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Nairobi</w:t>
            </w:r>
          </w:p>
        </w:tc>
        <w:tc>
          <w:tcPr>
            <w:tcW w:w="2835" w:type="dxa"/>
            <w:vAlign w:val="center"/>
          </w:tcPr>
          <w:p w14:paraId="041A0719" w14:textId="77777777" w:rsidR="00676AB9" w:rsidRPr="00494702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vAlign w:val="center"/>
          </w:tcPr>
          <w:p w14:paraId="758EEB46" w14:textId="77777777" w:rsidR="00676AB9" w:rsidRPr="00737E9D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76AB9" w14:paraId="604491A0" w14:textId="77777777" w:rsidTr="00BC3261">
        <w:tc>
          <w:tcPr>
            <w:tcW w:w="3369" w:type="dxa"/>
            <w:vAlign w:val="bottom"/>
          </w:tcPr>
          <w:p w14:paraId="11E047FB" w14:textId="77777777" w:rsidR="00676AB9" w:rsidRPr="00494702" w:rsidRDefault="00D524EE" w:rsidP="00D524EE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Nursultan</w:t>
            </w:r>
            <w:r w:rsidRPr="004947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76AB9">
              <w:rPr>
                <w:rFonts w:ascii="Times New Roman" w:hAnsi="Times New Roman"/>
                <w:sz w:val="24"/>
                <w:szCs w:val="24"/>
              </w:rPr>
              <w:t>(</w:t>
            </w:r>
            <w:r w:rsidRPr="00494702">
              <w:rPr>
                <w:rFonts w:ascii="Times New Roman" w:hAnsi="Times New Roman"/>
                <w:sz w:val="24"/>
                <w:szCs w:val="24"/>
              </w:rPr>
              <w:t>Astana</w:t>
            </w:r>
            <w:r w:rsidR="00676AB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835" w:type="dxa"/>
            <w:vAlign w:val="center"/>
          </w:tcPr>
          <w:p w14:paraId="643635A8" w14:textId="77777777" w:rsidR="00676AB9" w:rsidRPr="00494702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vAlign w:val="center"/>
          </w:tcPr>
          <w:p w14:paraId="0EB56732" w14:textId="77777777" w:rsidR="00676AB9" w:rsidRPr="00737E9D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76AB9" w14:paraId="4B828158" w14:textId="77777777" w:rsidTr="00BC3261">
        <w:tc>
          <w:tcPr>
            <w:tcW w:w="3369" w:type="dxa"/>
            <w:vAlign w:val="bottom"/>
          </w:tcPr>
          <w:p w14:paraId="41938443" w14:textId="77777777" w:rsidR="00676AB9" w:rsidRPr="00494702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Pchjongjang</w:t>
            </w:r>
          </w:p>
        </w:tc>
        <w:tc>
          <w:tcPr>
            <w:tcW w:w="2835" w:type="dxa"/>
            <w:vAlign w:val="center"/>
          </w:tcPr>
          <w:p w14:paraId="5345CFB6" w14:textId="77777777" w:rsidR="00676AB9" w:rsidRPr="00494702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vAlign w:val="center"/>
          </w:tcPr>
          <w:p w14:paraId="383E5CFF" w14:textId="77777777" w:rsidR="00676AB9" w:rsidRPr="00737E9D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76AB9" w14:paraId="3107B349" w14:textId="77777777" w:rsidTr="00BC3261">
        <w:tc>
          <w:tcPr>
            <w:tcW w:w="3369" w:type="dxa"/>
            <w:vAlign w:val="center"/>
          </w:tcPr>
          <w:p w14:paraId="68A8FD95" w14:textId="77777777" w:rsidR="00676AB9" w:rsidRPr="00494702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Pretoria</w:t>
            </w:r>
          </w:p>
        </w:tc>
        <w:tc>
          <w:tcPr>
            <w:tcW w:w="2835" w:type="dxa"/>
            <w:vAlign w:val="center"/>
          </w:tcPr>
          <w:p w14:paraId="36153D8F" w14:textId="77777777" w:rsidR="00676AB9" w:rsidRPr="00494702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vAlign w:val="center"/>
          </w:tcPr>
          <w:p w14:paraId="67E75729" w14:textId="77777777" w:rsidR="00676AB9" w:rsidRPr="00737E9D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76AB9" w14:paraId="40225603" w14:textId="77777777" w:rsidTr="00BC3261">
        <w:tc>
          <w:tcPr>
            <w:tcW w:w="3369" w:type="dxa"/>
            <w:vAlign w:val="bottom"/>
          </w:tcPr>
          <w:p w14:paraId="0F75C6DF" w14:textId="77777777" w:rsidR="00676AB9" w:rsidRPr="00494702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Rabat</w:t>
            </w:r>
          </w:p>
        </w:tc>
        <w:tc>
          <w:tcPr>
            <w:tcW w:w="2835" w:type="dxa"/>
            <w:vAlign w:val="center"/>
          </w:tcPr>
          <w:p w14:paraId="345B1A33" w14:textId="77777777" w:rsidR="00676AB9" w:rsidRPr="00494702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vAlign w:val="center"/>
          </w:tcPr>
          <w:p w14:paraId="2608F16B" w14:textId="77777777" w:rsidR="00676AB9" w:rsidRPr="00737E9D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76AB9" w14:paraId="57A33B1A" w14:textId="77777777" w:rsidTr="00BC3261">
        <w:tc>
          <w:tcPr>
            <w:tcW w:w="3369" w:type="dxa"/>
            <w:vAlign w:val="bottom"/>
          </w:tcPr>
          <w:p w14:paraId="004A7727" w14:textId="77777777" w:rsidR="00676AB9" w:rsidRPr="00494702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Sankt Petěrburg</w:t>
            </w:r>
          </w:p>
        </w:tc>
        <w:tc>
          <w:tcPr>
            <w:tcW w:w="2835" w:type="dxa"/>
            <w:vAlign w:val="center"/>
          </w:tcPr>
          <w:p w14:paraId="43C9C046" w14:textId="77777777" w:rsidR="00676AB9" w:rsidRPr="00494702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835" w:type="dxa"/>
            <w:vAlign w:val="center"/>
          </w:tcPr>
          <w:p w14:paraId="2DE2249C" w14:textId="77777777" w:rsidR="00676AB9" w:rsidRPr="00737E9D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</w:tr>
      <w:tr w:rsidR="00676AB9" w14:paraId="06643815" w14:textId="77777777" w:rsidTr="00BC3261">
        <w:tc>
          <w:tcPr>
            <w:tcW w:w="3369" w:type="dxa"/>
            <w:vAlign w:val="bottom"/>
          </w:tcPr>
          <w:p w14:paraId="2C1F4AC2" w14:textId="77777777" w:rsidR="00676AB9" w:rsidRPr="00494702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Sarajevo</w:t>
            </w:r>
          </w:p>
        </w:tc>
        <w:tc>
          <w:tcPr>
            <w:tcW w:w="2835" w:type="dxa"/>
            <w:vAlign w:val="center"/>
          </w:tcPr>
          <w:p w14:paraId="4783C70C" w14:textId="77777777" w:rsidR="00676AB9" w:rsidRPr="00494702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vAlign w:val="center"/>
          </w:tcPr>
          <w:p w14:paraId="2577F7A5" w14:textId="77777777" w:rsidR="00676AB9" w:rsidRPr="00737E9D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76AB9" w14:paraId="588C2F2C" w14:textId="77777777" w:rsidTr="00BC3261">
        <w:tc>
          <w:tcPr>
            <w:tcW w:w="3369" w:type="dxa"/>
            <w:vAlign w:val="bottom"/>
          </w:tcPr>
          <w:p w14:paraId="4DC82783" w14:textId="77777777" w:rsidR="00676AB9" w:rsidRPr="00494702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Skopje</w:t>
            </w:r>
          </w:p>
        </w:tc>
        <w:tc>
          <w:tcPr>
            <w:tcW w:w="2835" w:type="dxa"/>
            <w:vAlign w:val="center"/>
          </w:tcPr>
          <w:p w14:paraId="12A0BB0A" w14:textId="77777777" w:rsidR="00676AB9" w:rsidRPr="00494702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vAlign w:val="center"/>
          </w:tcPr>
          <w:p w14:paraId="3B341812" w14:textId="77777777" w:rsidR="00676AB9" w:rsidRPr="00737E9D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76AB9" w14:paraId="5B2D1389" w14:textId="77777777" w:rsidTr="00BC3261">
        <w:tc>
          <w:tcPr>
            <w:tcW w:w="3369" w:type="dxa"/>
            <w:vAlign w:val="bottom"/>
          </w:tcPr>
          <w:p w14:paraId="14FA9383" w14:textId="77777777" w:rsidR="00676AB9" w:rsidRPr="00494702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Taškent</w:t>
            </w:r>
          </w:p>
        </w:tc>
        <w:tc>
          <w:tcPr>
            <w:tcW w:w="2835" w:type="dxa"/>
            <w:vAlign w:val="center"/>
          </w:tcPr>
          <w:p w14:paraId="6BF9CAF9" w14:textId="77777777" w:rsidR="00676AB9" w:rsidRPr="00494702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vAlign w:val="center"/>
          </w:tcPr>
          <w:p w14:paraId="68ECB01C" w14:textId="77777777" w:rsidR="00676AB9" w:rsidRPr="00737E9D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76AB9" w14:paraId="149E4BF6" w14:textId="77777777" w:rsidTr="00BC3261">
        <w:tc>
          <w:tcPr>
            <w:tcW w:w="3369" w:type="dxa"/>
            <w:vAlign w:val="bottom"/>
          </w:tcPr>
          <w:p w14:paraId="6B536827" w14:textId="77777777" w:rsidR="00676AB9" w:rsidRPr="00494702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Teherán</w:t>
            </w:r>
          </w:p>
        </w:tc>
        <w:tc>
          <w:tcPr>
            <w:tcW w:w="2835" w:type="dxa"/>
            <w:vAlign w:val="center"/>
          </w:tcPr>
          <w:p w14:paraId="79CF83E5" w14:textId="77777777" w:rsidR="00676AB9" w:rsidRPr="00494702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vAlign w:val="center"/>
          </w:tcPr>
          <w:p w14:paraId="2903DF67" w14:textId="77777777" w:rsidR="00676AB9" w:rsidRPr="00737E9D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76AB9" w14:paraId="64FBC11A" w14:textId="77777777" w:rsidTr="00BC3261">
        <w:tc>
          <w:tcPr>
            <w:tcW w:w="3369" w:type="dxa"/>
            <w:vAlign w:val="bottom"/>
          </w:tcPr>
          <w:p w14:paraId="17D4D22B" w14:textId="77777777" w:rsidR="00676AB9" w:rsidRPr="00494702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Tunis</w:t>
            </w:r>
          </w:p>
        </w:tc>
        <w:tc>
          <w:tcPr>
            <w:tcW w:w="2835" w:type="dxa"/>
            <w:vAlign w:val="center"/>
          </w:tcPr>
          <w:p w14:paraId="5A8F7F21" w14:textId="77777777" w:rsidR="00676AB9" w:rsidRPr="00494702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vAlign w:val="center"/>
          </w:tcPr>
          <w:p w14:paraId="4E0D0814" w14:textId="77777777" w:rsidR="00676AB9" w:rsidRPr="00737E9D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76AB9" w14:paraId="156ED2BE" w14:textId="77777777" w:rsidTr="00BC3261">
        <w:tc>
          <w:tcPr>
            <w:tcW w:w="3369" w:type="dxa"/>
            <w:vAlign w:val="bottom"/>
          </w:tcPr>
          <w:p w14:paraId="292BFA7B" w14:textId="77777777" w:rsidR="00676AB9" w:rsidRPr="00494702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Tbilisi</w:t>
            </w:r>
          </w:p>
        </w:tc>
        <w:tc>
          <w:tcPr>
            <w:tcW w:w="2835" w:type="dxa"/>
            <w:vAlign w:val="center"/>
          </w:tcPr>
          <w:p w14:paraId="17351A13" w14:textId="77777777" w:rsidR="00676AB9" w:rsidRPr="00494702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vAlign w:val="center"/>
          </w:tcPr>
          <w:p w14:paraId="6B361920" w14:textId="77777777" w:rsidR="00676AB9" w:rsidRPr="00737E9D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76AB9" w14:paraId="45FD4EAF" w14:textId="77777777" w:rsidTr="00BC3261">
        <w:tc>
          <w:tcPr>
            <w:tcW w:w="3369" w:type="dxa"/>
            <w:vAlign w:val="bottom"/>
          </w:tcPr>
          <w:p w14:paraId="57978F13" w14:textId="77777777" w:rsidR="00676AB9" w:rsidRPr="00494702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Ulánbátar</w:t>
            </w:r>
          </w:p>
        </w:tc>
        <w:tc>
          <w:tcPr>
            <w:tcW w:w="2835" w:type="dxa"/>
            <w:vAlign w:val="center"/>
          </w:tcPr>
          <w:p w14:paraId="6C58B3C0" w14:textId="77777777" w:rsidR="00676AB9" w:rsidRPr="00494702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vAlign w:val="center"/>
          </w:tcPr>
          <w:p w14:paraId="21F4C383" w14:textId="77777777" w:rsidR="00676AB9" w:rsidRPr="00737E9D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14:paraId="21C05E1A" w14:textId="77777777" w:rsidR="00637E25" w:rsidRDefault="00637E25" w:rsidP="00637E25">
      <w:pPr>
        <w:spacing w:after="160"/>
        <w:jc w:val="center"/>
        <w:rPr>
          <w:rFonts w:ascii="Times New Roman" w:hAnsi="Times New Roman"/>
          <w:sz w:val="24"/>
          <w:szCs w:val="24"/>
        </w:rPr>
      </w:pPr>
    </w:p>
    <w:p w14:paraId="6BE6CCB5" w14:textId="77777777" w:rsidR="00E46716" w:rsidRDefault="00E46716" w:rsidP="00E46716">
      <w:pPr>
        <w:spacing w:after="160" w:line="360" w:lineRule="auto"/>
        <w:jc w:val="center"/>
        <w:rPr>
          <w:rFonts w:ascii="Times New Roman" w:hAnsi="Times New Roman"/>
          <w:sz w:val="24"/>
          <w:szCs w:val="24"/>
        </w:rPr>
      </w:pPr>
    </w:p>
    <w:p w14:paraId="10481D9D" w14:textId="77777777" w:rsidR="00E46716" w:rsidRDefault="00E46716" w:rsidP="00E46716">
      <w:pPr>
        <w:spacing w:after="160" w:line="360" w:lineRule="auto"/>
        <w:jc w:val="right"/>
        <w:rPr>
          <w:rFonts w:ascii="Times New Roman" w:hAnsi="Times New Roman"/>
          <w:sz w:val="24"/>
          <w:szCs w:val="24"/>
        </w:rPr>
      </w:pPr>
    </w:p>
    <w:p w14:paraId="39A4CC34" w14:textId="77777777" w:rsidR="00E46716" w:rsidRDefault="00E46716" w:rsidP="00E46716">
      <w:pPr>
        <w:spacing w:after="200" w:line="276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023ABB44" w14:textId="77777777" w:rsidR="00CD36A3" w:rsidRDefault="00CD36A3" w:rsidP="00CD36A3">
      <w:pPr>
        <w:spacing w:after="160"/>
        <w:jc w:val="right"/>
        <w:rPr>
          <w:rFonts w:ascii="Times New Roman" w:hAnsi="Times New Roman"/>
          <w:sz w:val="24"/>
          <w:szCs w:val="24"/>
        </w:rPr>
      </w:pPr>
      <w:r w:rsidRPr="00CB6209">
        <w:rPr>
          <w:rFonts w:ascii="Times New Roman" w:hAnsi="Times New Roman"/>
          <w:sz w:val="24"/>
          <w:szCs w:val="24"/>
        </w:rPr>
        <w:lastRenderedPageBreak/>
        <w:t xml:space="preserve">Příloha </w:t>
      </w:r>
      <w:r>
        <w:rPr>
          <w:rFonts w:ascii="Times New Roman" w:hAnsi="Times New Roman"/>
          <w:sz w:val="24"/>
          <w:szCs w:val="24"/>
        </w:rPr>
        <w:t>č. 2 k nařízení vlády č. …</w:t>
      </w:r>
      <w:r w:rsidRPr="00CB6209">
        <w:rPr>
          <w:rFonts w:ascii="Times New Roman" w:hAnsi="Times New Roman"/>
          <w:sz w:val="24"/>
          <w:szCs w:val="24"/>
        </w:rPr>
        <w:t>/201</w:t>
      </w:r>
      <w:r>
        <w:rPr>
          <w:rFonts w:ascii="Times New Roman" w:hAnsi="Times New Roman"/>
          <w:sz w:val="24"/>
          <w:szCs w:val="24"/>
        </w:rPr>
        <w:t>9</w:t>
      </w:r>
      <w:ins w:id="18" w:author="MVCR" w:date="2019-07-10T12:32:00Z">
        <w:r w:rsidR="0092154F">
          <w:rPr>
            <w:rFonts w:ascii="Times New Roman" w:hAnsi="Times New Roman"/>
            <w:sz w:val="24"/>
            <w:szCs w:val="24"/>
          </w:rPr>
          <w:t xml:space="preserve"> Sb.</w:t>
        </w:r>
      </w:ins>
    </w:p>
    <w:p w14:paraId="222EC10C" w14:textId="77777777" w:rsidR="00CD36A3" w:rsidRDefault="00CD36A3" w:rsidP="00CD36A3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6B0BCAE" w14:textId="77777777" w:rsidR="00CD36A3" w:rsidRDefault="00CD36A3" w:rsidP="00CD36A3">
      <w:pPr>
        <w:jc w:val="center"/>
        <w:rPr>
          <w:rFonts w:ascii="Times New Roman" w:hAnsi="Times New Roman"/>
          <w:b/>
          <w:sz w:val="24"/>
          <w:szCs w:val="24"/>
        </w:rPr>
      </w:pPr>
      <w:r w:rsidRPr="000B7912">
        <w:rPr>
          <w:rFonts w:ascii="Times New Roman" w:hAnsi="Times New Roman"/>
          <w:b/>
          <w:sz w:val="24"/>
          <w:szCs w:val="24"/>
        </w:rPr>
        <w:t xml:space="preserve">Maximální počet žádostí o </w:t>
      </w:r>
      <w:r>
        <w:rPr>
          <w:rFonts w:ascii="Times New Roman" w:hAnsi="Times New Roman"/>
          <w:b/>
          <w:sz w:val="24"/>
          <w:szCs w:val="24"/>
        </w:rPr>
        <w:t>zaměstnaneckou kartu</w:t>
      </w:r>
    </w:p>
    <w:p w14:paraId="75434F73" w14:textId="77777777" w:rsidR="00CD36A3" w:rsidRPr="000B7912" w:rsidRDefault="00CD36A3" w:rsidP="00CD36A3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27"/>
        <w:gridCol w:w="1984"/>
        <w:gridCol w:w="1985"/>
        <w:gridCol w:w="1843"/>
      </w:tblGrid>
      <w:tr w:rsidR="0092154F" w14:paraId="7E517614" w14:textId="77777777" w:rsidTr="000B48B9">
        <w:trPr>
          <w:trHeight w:val="490"/>
          <w:ins w:id="19" w:author="MVCR" w:date="2019-07-10T12:31:00Z"/>
        </w:trPr>
        <w:tc>
          <w:tcPr>
            <w:tcW w:w="3227" w:type="dxa"/>
          </w:tcPr>
          <w:p w14:paraId="324BF2E1" w14:textId="77777777" w:rsidR="0092154F" w:rsidRDefault="0092154F" w:rsidP="0085291A">
            <w:pPr>
              <w:spacing w:after="160"/>
              <w:jc w:val="center"/>
              <w:rPr>
                <w:ins w:id="20" w:author="MVCR" w:date="2019-07-10T12:31:00Z"/>
                <w:rFonts w:ascii="Times New Roman" w:hAnsi="Times New Roman"/>
                <w:sz w:val="24"/>
                <w:szCs w:val="24"/>
              </w:rPr>
            </w:pPr>
            <w:ins w:id="21" w:author="MVCR" w:date="2019-07-10T12:31:00Z">
              <w:r>
                <w:rPr>
                  <w:rFonts w:ascii="Times New Roman" w:hAnsi="Times New Roman"/>
                  <w:sz w:val="24"/>
                  <w:szCs w:val="24"/>
                </w:rPr>
                <w:t>1</w:t>
              </w:r>
            </w:ins>
          </w:p>
        </w:tc>
        <w:tc>
          <w:tcPr>
            <w:tcW w:w="1984" w:type="dxa"/>
          </w:tcPr>
          <w:p w14:paraId="26B15E35" w14:textId="77777777" w:rsidR="0092154F" w:rsidRDefault="0092154F" w:rsidP="0085291A">
            <w:pPr>
              <w:spacing w:after="160"/>
              <w:jc w:val="center"/>
              <w:rPr>
                <w:ins w:id="22" w:author="MVCR" w:date="2019-07-10T12:31:00Z"/>
                <w:rFonts w:ascii="Times New Roman" w:hAnsi="Times New Roman"/>
                <w:sz w:val="24"/>
                <w:szCs w:val="24"/>
              </w:rPr>
            </w:pPr>
            <w:ins w:id="23" w:author="MVCR" w:date="2019-07-10T12:31:00Z">
              <w:r>
                <w:rPr>
                  <w:rFonts w:ascii="Times New Roman" w:hAnsi="Times New Roman"/>
                  <w:sz w:val="24"/>
                  <w:szCs w:val="24"/>
                </w:rPr>
                <w:t>2</w:t>
              </w:r>
            </w:ins>
          </w:p>
        </w:tc>
        <w:tc>
          <w:tcPr>
            <w:tcW w:w="1985" w:type="dxa"/>
          </w:tcPr>
          <w:p w14:paraId="7D77E121" w14:textId="77777777" w:rsidR="0092154F" w:rsidRDefault="0092154F" w:rsidP="00BF6DE2">
            <w:pPr>
              <w:spacing w:after="160"/>
              <w:rPr>
                <w:ins w:id="24" w:author="MVCR" w:date="2019-07-10T12:31:00Z"/>
                <w:rFonts w:ascii="Times New Roman" w:hAnsi="Times New Roman"/>
                <w:sz w:val="24"/>
                <w:szCs w:val="24"/>
              </w:rPr>
            </w:pPr>
            <w:ins w:id="25" w:author="MVCR" w:date="2019-07-10T12:31:00Z">
              <w:r>
                <w:rPr>
                  <w:rFonts w:ascii="Times New Roman" w:hAnsi="Times New Roman"/>
                  <w:sz w:val="24"/>
                  <w:szCs w:val="24"/>
                </w:rPr>
                <w:t>3</w:t>
              </w:r>
            </w:ins>
          </w:p>
        </w:tc>
        <w:tc>
          <w:tcPr>
            <w:tcW w:w="1843" w:type="dxa"/>
          </w:tcPr>
          <w:p w14:paraId="7B04B2EF" w14:textId="77777777" w:rsidR="0092154F" w:rsidRDefault="0092154F" w:rsidP="0085291A">
            <w:pPr>
              <w:spacing w:after="160"/>
              <w:jc w:val="center"/>
              <w:rPr>
                <w:ins w:id="26" w:author="MVCR" w:date="2019-07-10T12:31:00Z"/>
                <w:rFonts w:ascii="Times New Roman" w:hAnsi="Times New Roman"/>
                <w:sz w:val="24"/>
                <w:szCs w:val="24"/>
              </w:rPr>
            </w:pPr>
            <w:ins w:id="27" w:author="MVCR" w:date="2019-07-10T12:31:00Z">
              <w:r>
                <w:rPr>
                  <w:rFonts w:ascii="Times New Roman" w:hAnsi="Times New Roman"/>
                  <w:sz w:val="24"/>
                  <w:szCs w:val="24"/>
                </w:rPr>
                <w:t>4</w:t>
              </w:r>
            </w:ins>
          </w:p>
        </w:tc>
      </w:tr>
      <w:tr w:rsidR="00CD36A3" w14:paraId="6A75E63B" w14:textId="77777777" w:rsidTr="0085291A">
        <w:trPr>
          <w:trHeight w:val="1854"/>
        </w:trPr>
        <w:tc>
          <w:tcPr>
            <w:tcW w:w="3227" w:type="dxa"/>
          </w:tcPr>
          <w:p w14:paraId="162BD5D4" w14:textId="77777777" w:rsidR="00CD36A3" w:rsidRDefault="00CD36A3" w:rsidP="0085291A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Zastupitelský úřad</w:t>
            </w:r>
          </w:p>
        </w:tc>
        <w:tc>
          <w:tcPr>
            <w:tcW w:w="1984" w:type="dxa"/>
          </w:tcPr>
          <w:p w14:paraId="2AB6E389" w14:textId="77777777" w:rsidR="00CD36A3" w:rsidRDefault="00CD36A3" w:rsidP="0085291A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Maximální počet žádostí, které lze podat v rámci období 1 roku</w:t>
            </w:r>
          </w:p>
        </w:tc>
        <w:tc>
          <w:tcPr>
            <w:tcW w:w="1985" w:type="dxa"/>
          </w:tcPr>
          <w:p w14:paraId="4543B71E" w14:textId="77777777" w:rsidR="00CD36A3" w:rsidRDefault="00CD36A3" w:rsidP="00BF6DE2">
            <w:pPr>
              <w:spacing w:after="1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Program vysoce kvalifikovaný zaměstnanec </w:t>
            </w:r>
            <w:r w:rsidR="00BF6DE2">
              <w:rPr>
                <w:rFonts w:ascii="Times New Roman" w:hAnsi="Times New Roman"/>
                <w:sz w:val="24"/>
                <w:szCs w:val="24"/>
              </w:rPr>
              <w:t xml:space="preserve">nebo </w:t>
            </w:r>
            <w:r>
              <w:rPr>
                <w:rFonts w:ascii="Times New Roman" w:hAnsi="Times New Roman"/>
                <w:sz w:val="24"/>
                <w:szCs w:val="24"/>
              </w:rPr>
              <w:t>Program klíčový personál</w:t>
            </w:r>
          </w:p>
        </w:tc>
        <w:tc>
          <w:tcPr>
            <w:tcW w:w="1843" w:type="dxa"/>
          </w:tcPr>
          <w:p w14:paraId="51D4C427" w14:textId="77777777" w:rsidR="00CD36A3" w:rsidRDefault="00CD36A3" w:rsidP="0085291A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Program kvalifikovaný zaměstnanec</w:t>
            </w:r>
          </w:p>
        </w:tc>
      </w:tr>
      <w:tr w:rsidR="00CD36A3" w:rsidDel="0092154F" w14:paraId="31FA2594" w14:textId="77777777" w:rsidTr="0085291A">
        <w:trPr>
          <w:del w:id="28" w:author="MVCR" w:date="2019-07-10T12:31:00Z"/>
        </w:trPr>
        <w:tc>
          <w:tcPr>
            <w:tcW w:w="3227" w:type="dxa"/>
          </w:tcPr>
          <w:p w14:paraId="480E4C03" w14:textId="77777777" w:rsidR="00CD36A3" w:rsidDel="0092154F" w:rsidRDefault="00C42C36" w:rsidP="0085291A">
            <w:pPr>
              <w:spacing w:after="160"/>
              <w:jc w:val="center"/>
              <w:rPr>
                <w:del w:id="29" w:author="MVCR" w:date="2019-07-10T12:31:00Z"/>
                <w:rFonts w:ascii="Times New Roman" w:hAnsi="Times New Roman"/>
                <w:sz w:val="24"/>
                <w:szCs w:val="24"/>
              </w:rPr>
            </w:pPr>
            <w:del w:id="30" w:author="MVCR" w:date="2019-07-10T12:31:00Z">
              <w:r w:rsidDel="0092154F">
                <w:rPr>
                  <w:rFonts w:ascii="Times New Roman" w:hAnsi="Times New Roman"/>
                  <w:sz w:val="24"/>
                  <w:szCs w:val="24"/>
                </w:rPr>
                <w:delText>1</w:delText>
              </w:r>
            </w:del>
          </w:p>
        </w:tc>
        <w:tc>
          <w:tcPr>
            <w:tcW w:w="1984" w:type="dxa"/>
          </w:tcPr>
          <w:p w14:paraId="6786DC1D" w14:textId="77777777" w:rsidR="00CD36A3" w:rsidDel="0092154F" w:rsidRDefault="00C42C36" w:rsidP="0085291A">
            <w:pPr>
              <w:spacing w:after="160"/>
              <w:jc w:val="center"/>
              <w:rPr>
                <w:del w:id="31" w:author="MVCR" w:date="2019-07-10T12:31:00Z"/>
                <w:rFonts w:ascii="Times New Roman" w:hAnsi="Times New Roman"/>
                <w:sz w:val="24"/>
                <w:szCs w:val="24"/>
              </w:rPr>
            </w:pPr>
            <w:del w:id="32" w:author="MVCR" w:date="2019-07-10T12:31:00Z">
              <w:r w:rsidDel="0092154F">
                <w:rPr>
                  <w:rFonts w:ascii="Times New Roman" w:hAnsi="Times New Roman"/>
                  <w:sz w:val="24"/>
                  <w:szCs w:val="24"/>
                </w:rPr>
                <w:delText>2</w:delText>
              </w:r>
            </w:del>
          </w:p>
        </w:tc>
        <w:tc>
          <w:tcPr>
            <w:tcW w:w="1985" w:type="dxa"/>
          </w:tcPr>
          <w:p w14:paraId="3BB73A40" w14:textId="77777777" w:rsidR="00CD36A3" w:rsidDel="0092154F" w:rsidRDefault="00C42C36" w:rsidP="0085291A">
            <w:pPr>
              <w:spacing w:after="160"/>
              <w:jc w:val="center"/>
              <w:rPr>
                <w:del w:id="33" w:author="MVCR" w:date="2019-07-10T12:31:00Z"/>
                <w:rFonts w:ascii="Times New Roman" w:hAnsi="Times New Roman"/>
                <w:sz w:val="24"/>
                <w:szCs w:val="24"/>
              </w:rPr>
            </w:pPr>
            <w:del w:id="34" w:author="MVCR" w:date="2019-07-10T12:31:00Z">
              <w:r w:rsidDel="0092154F">
                <w:rPr>
                  <w:rFonts w:ascii="Times New Roman" w:hAnsi="Times New Roman"/>
                  <w:sz w:val="24"/>
                  <w:szCs w:val="24"/>
                </w:rPr>
                <w:delText>3</w:delText>
              </w:r>
            </w:del>
          </w:p>
        </w:tc>
        <w:tc>
          <w:tcPr>
            <w:tcW w:w="1843" w:type="dxa"/>
          </w:tcPr>
          <w:p w14:paraId="7F426A6F" w14:textId="77777777" w:rsidR="00CD36A3" w:rsidDel="0092154F" w:rsidRDefault="00C42C36" w:rsidP="00C42C36">
            <w:pPr>
              <w:tabs>
                <w:tab w:val="left" w:pos="735"/>
                <w:tab w:val="center" w:pos="813"/>
              </w:tabs>
              <w:spacing w:after="160"/>
              <w:jc w:val="center"/>
              <w:rPr>
                <w:del w:id="35" w:author="MVCR" w:date="2019-07-10T12:31:00Z"/>
                <w:rFonts w:ascii="Times New Roman" w:hAnsi="Times New Roman"/>
                <w:sz w:val="24"/>
                <w:szCs w:val="24"/>
              </w:rPr>
            </w:pPr>
            <w:del w:id="36" w:author="MVCR" w:date="2019-07-10T12:31:00Z">
              <w:r w:rsidDel="0092154F">
                <w:rPr>
                  <w:rFonts w:ascii="Times New Roman" w:hAnsi="Times New Roman"/>
                  <w:sz w:val="24"/>
                  <w:szCs w:val="24"/>
                </w:rPr>
                <w:delText>4</w:delText>
              </w:r>
            </w:del>
          </w:p>
        </w:tc>
      </w:tr>
      <w:tr w:rsidR="00676AB9" w14:paraId="6BBD6A0B" w14:textId="77777777" w:rsidTr="00A675EF">
        <w:tc>
          <w:tcPr>
            <w:tcW w:w="3227" w:type="dxa"/>
            <w:vAlign w:val="center"/>
          </w:tcPr>
          <w:p w14:paraId="64805EFA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 xml:space="preserve">Abudža </w:t>
            </w:r>
          </w:p>
        </w:tc>
        <w:tc>
          <w:tcPr>
            <w:tcW w:w="1984" w:type="dxa"/>
            <w:vAlign w:val="center"/>
          </w:tcPr>
          <w:p w14:paraId="2BC89036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985" w:type="dxa"/>
            <w:vAlign w:val="center"/>
          </w:tcPr>
          <w:p w14:paraId="485136F7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  <w:vAlign w:val="center"/>
          </w:tcPr>
          <w:p w14:paraId="6EB68947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76AB9" w14:paraId="50A83D57" w14:textId="77777777" w:rsidTr="00A675EF">
        <w:tc>
          <w:tcPr>
            <w:tcW w:w="3227" w:type="dxa"/>
            <w:vAlign w:val="center"/>
          </w:tcPr>
          <w:p w14:paraId="5C9A0E92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 xml:space="preserve">Addis Abeba </w:t>
            </w:r>
          </w:p>
        </w:tc>
        <w:tc>
          <w:tcPr>
            <w:tcW w:w="1984" w:type="dxa"/>
            <w:vAlign w:val="center"/>
          </w:tcPr>
          <w:p w14:paraId="1D2DEA82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985" w:type="dxa"/>
            <w:vAlign w:val="center"/>
          </w:tcPr>
          <w:p w14:paraId="058A2D2F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14:paraId="20F42125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76AB9" w14:paraId="596CF8EF" w14:textId="77777777" w:rsidTr="00A675EF">
        <w:tc>
          <w:tcPr>
            <w:tcW w:w="3227" w:type="dxa"/>
            <w:vAlign w:val="center"/>
          </w:tcPr>
          <w:p w14:paraId="61461596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 xml:space="preserve">Akkra </w:t>
            </w:r>
          </w:p>
        </w:tc>
        <w:tc>
          <w:tcPr>
            <w:tcW w:w="1984" w:type="dxa"/>
            <w:vAlign w:val="center"/>
          </w:tcPr>
          <w:p w14:paraId="58B6F34F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985" w:type="dxa"/>
            <w:vAlign w:val="center"/>
          </w:tcPr>
          <w:p w14:paraId="7DA0F30A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14:paraId="2298C291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76AB9" w14:paraId="2CA81028" w14:textId="77777777" w:rsidTr="00A675EF">
        <w:tc>
          <w:tcPr>
            <w:tcW w:w="3227" w:type="dxa"/>
            <w:vAlign w:val="bottom"/>
          </w:tcPr>
          <w:p w14:paraId="4496D4DF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Alžír</w:t>
            </w:r>
          </w:p>
        </w:tc>
        <w:tc>
          <w:tcPr>
            <w:tcW w:w="1984" w:type="dxa"/>
            <w:vAlign w:val="center"/>
          </w:tcPr>
          <w:p w14:paraId="69714600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985" w:type="dxa"/>
            <w:vAlign w:val="center"/>
          </w:tcPr>
          <w:p w14:paraId="399769C8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14:paraId="00C1FA32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76AB9" w14:paraId="72E04B63" w14:textId="77777777" w:rsidTr="00A675EF">
        <w:tc>
          <w:tcPr>
            <w:tcW w:w="3227" w:type="dxa"/>
            <w:vAlign w:val="bottom"/>
          </w:tcPr>
          <w:p w14:paraId="468086A7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Ammán</w:t>
            </w:r>
          </w:p>
        </w:tc>
        <w:tc>
          <w:tcPr>
            <w:tcW w:w="1984" w:type="dxa"/>
            <w:vAlign w:val="center"/>
          </w:tcPr>
          <w:p w14:paraId="4BBA9BE2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985" w:type="dxa"/>
            <w:vAlign w:val="center"/>
          </w:tcPr>
          <w:p w14:paraId="50FAFBC7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14:paraId="4799D07E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76AB9" w14:paraId="5A58C8E9" w14:textId="77777777" w:rsidTr="00A675EF">
        <w:tc>
          <w:tcPr>
            <w:tcW w:w="3227" w:type="dxa"/>
            <w:vAlign w:val="bottom"/>
          </w:tcPr>
          <w:p w14:paraId="21B8F819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 xml:space="preserve">Ankara </w:t>
            </w:r>
          </w:p>
        </w:tc>
        <w:tc>
          <w:tcPr>
            <w:tcW w:w="1984" w:type="dxa"/>
            <w:vAlign w:val="center"/>
          </w:tcPr>
          <w:p w14:paraId="5012968C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737E9D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985" w:type="dxa"/>
            <w:vAlign w:val="center"/>
          </w:tcPr>
          <w:p w14:paraId="74264CED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14:paraId="7C6218A7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76AB9" w14:paraId="746A4A48" w14:textId="77777777" w:rsidTr="00A675EF">
        <w:tc>
          <w:tcPr>
            <w:tcW w:w="3227" w:type="dxa"/>
            <w:vAlign w:val="bottom"/>
          </w:tcPr>
          <w:p w14:paraId="1B20716E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Bagdád</w:t>
            </w:r>
          </w:p>
        </w:tc>
        <w:tc>
          <w:tcPr>
            <w:tcW w:w="1984" w:type="dxa"/>
            <w:vAlign w:val="center"/>
          </w:tcPr>
          <w:p w14:paraId="46AC5A2F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85" w:type="dxa"/>
            <w:vAlign w:val="center"/>
          </w:tcPr>
          <w:p w14:paraId="5D0C9304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14:paraId="4670E768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76AB9" w14:paraId="0E5BA49A" w14:textId="77777777" w:rsidTr="00A675EF">
        <w:tc>
          <w:tcPr>
            <w:tcW w:w="3227" w:type="dxa"/>
            <w:vAlign w:val="bottom"/>
          </w:tcPr>
          <w:p w14:paraId="2CB0B3A1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Baku</w:t>
            </w:r>
          </w:p>
        </w:tc>
        <w:tc>
          <w:tcPr>
            <w:tcW w:w="1984" w:type="dxa"/>
            <w:vAlign w:val="center"/>
          </w:tcPr>
          <w:p w14:paraId="11E7EA8D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vAlign w:val="center"/>
          </w:tcPr>
          <w:p w14:paraId="091DEC82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</w:tcPr>
          <w:p w14:paraId="5C06DD10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76AB9" w14:paraId="02826B7F" w14:textId="77777777" w:rsidTr="00A675EF">
        <w:tc>
          <w:tcPr>
            <w:tcW w:w="3227" w:type="dxa"/>
            <w:vAlign w:val="bottom"/>
          </w:tcPr>
          <w:p w14:paraId="6CC67019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Bangkok</w:t>
            </w:r>
          </w:p>
        </w:tc>
        <w:tc>
          <w:tcPr>
            <w:tcW w:w="1984" w:type="dxa"/>
            <w:vAlign w:val="center"/>
          </w:tcPr>
          <w:p w14:paraId="13C76C37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1985" w:type="dxa"/>
            <w:vAlign w:val="center"/>
          </w:tcPr>
          <w:p w14:paraId="648F3AA4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14:paraId="65C99C6A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76AB9" w14:paraId="196DE1E8" w14:textId="77777777" w:rsidTr="00A675EF">
        <w:tc>
          <w:tcPr>
            <w:tcW w:w="3227" w:type="dxa"/>
            <w:vAlign w:val="bottom"/>
          </w:tcPr>
          <w:p w14:paraId="6062AA92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Bejrút</w:t>
            </w:r>
          </w:p>
        </w:tc>
        <w:tc>
          <w:tcPr>
            <w:tcW w:w="1984" w:type="dxa"/>
            <w:vAlign w:val="center"/>
          </w:tcPr>
          <w:p w14:paraId="44368F2A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985" w:type="dxa"/>
            <w:vAlign w:val="center"/>
          </w:tcPr>
          <w:p w14:paraId="7C1F0CDB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14:paraId="4E3D1C27" w14:textId="77777777" w:rsidR="00676AB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76AB9" w14:paraId="333D8BFE" w14:textId="77777777" w:rsidTr="00A675EF">
        <w:tc>
          <w:tcPr>
            <w:tcW w:w="3227" w:type="dxa"/>
            <w:vAlign w:val="bottom"/>
          </w:tcPr>
          <w:p w14:paraId="27803DAD" w14:textId="77777777" w:rsidR="00676AB9" w:rsidRPr="004A75E6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t>Bělehrad</w:t>
            </w:r>
          </w:p>
        </w:tc>
        <w:tc>
          <w:tcPr>
            <w:tcW w:w="1984" w:type="dxa"/>
            <w:vAlign w:val="center"/>
          </w:tcPr>
          <w:p w14:paraId="7DCAD8C1" w14:textId="77777777" w:rsidR="00676AB9" w:rsidRPr="004A75E6" w:rsidRDefault="007D68DC" w:rsidP="007D68DC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t>2 200</w:t>
            </w:r>
          </w:p>
        </w:tc>
        <w:tc>
          <w:tcPr>
            <w:tcW w:w="1985" w:type="dxa"/>
            <w:vAlign w:val="center"/>
          </w:tcPr>
          <w:p w14:paraId="69EA6C2E" w14:textId="77777777" w:rsidR="00676AB9" w:rsidRPr="004A75E6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vAlign w:val="center"/>
          </w:tcPr>
          <w:p w14:paraId="61451B84" w14:textId="77777777" w:rsidR="00676AB9" w:rsidRPr="004A75E6" w:rsidRDefault="007D68DC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t>2 000</w:t>
            </w:r>
          </w:p>
        </w:tc>
      </w:tr>
      <w:tr w:rsidR="00676AB9" w14:paraId="4A0D5420" w14:textId="77777777" w:rsidTr="00A675EF">
        <w:tc>
          <w:tcPr>
            <w:tcW w:w="3227" w:type="dxa"/>
            <w:vAlign w:val="bottom"/>
          </w:tcPr>
          <w:p w14:paraId="5B305E79" w14:textId="77777777" w:rsidR="00676AB9" w:rsidRPr="004A75E6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t>Damašek</w:t>
            </w:r>
          </w:p>
        </w:tc>
        <w:tc>
          <w:tcPr>
            <w:tcW w:w="1984" w:type="dxa"/>
            <w:vAlign w:val="center"/>
          </w:tcPr>
          <w:p w14:paraId="69A52192" w14:textId="77777777" w:rsidR="00676AB9" w:rsidRPr="004A75E6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85" w:type="dxa"/>
            <w:vAlign w:val="center"/>
          </w:tcPr>
          <w:p w14:paraId="7F05C12A" w14:textId="77777777" w:rsidR="00676AB9" w:rsidRPr="004A75E6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14:paraId="1AD07460" w14:textId="77777777" w:rsidR="00676AB9" w:rsidRPr="004A75E6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76AB9" w14:paraId="5D516408" w14:textId="77777777" w:rsidTr="00A675EF">
        <w:tc>
          <w:tcPr>
            <w:tcW w:w="3227" w:type="dxa"/>
            <w:vAlign w:val="bottom"/>
          </w:tcPr>
          <w:p w14:paraId="7C6133E0" w14:textId="77777777" w:rsidR="00676AB9" w:rsidRPr="004A75E6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t>Dillí</w:t>
            </w:r>
          </w:p>
        </w:tc>
        <w:tc>
          <w:tcPr>
            <w:tcW w:w="1984" w:type="dxa"/>
            <w:vAlign w:val="center"/>
          </w:tcPr>
          <w:p w14:paraId="381019ED" w14:textId="77777777" w:rsidR="00676AB9" w:rsidRPr="004A75E6" w:rsidRDefault="004A75E6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t>1</w:t>
            </w:r>
            <w:r w:rsidR="007D68DC" w:rsidRPr="004A75E6">
              <w:rPr>
                <w:rFonts w:ascii="Times New Roman" w:hAnsi="Times New Roman"/>
                <w:sz w:val="24"/>
                <w:szCs w:val="24"/>
              </w:rPr>
              <w:t xml:space="preserve"> 200</w:t>
            </w:r>
          </w:p>
        </w:tc>
        <w:tc>
          <w:tcPr>
            <w:tcW w:w="1985" w:type="dxa"/>
            <w:vAlign w:val="center"/>
          </w:tcPr>
          <w:p w14:paraId="5CBF752F" w14:textId="77777777" w:rsidR="00676AB9" w:rsidRPr="004A75E6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843" w:type="dxa"/>
          </w:tcPr>
          <w:p w14:paraId="37FF6EFB" w14:textId="77777777" w:rsidR="00676AB9" w:rsidRPr="004A75E6" w:rsidRDefault="007D68DC" w:rsidP="007D68DC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t>600</w:t>
            </w:r>
          </w:p>
        </w:tc>
      </w:tr>
      <w:tr w:rsidR="00676AB9" w14:paraId="3DF2EEC9" w14:textId="77777777" w:rsidTr="00A675EF">
        <w:tc>
          <w:tcPr>
            <w:tcW w:w="3227" w:type="dxa"/>
            <w:vAlign w:val="bottom"/>
          </w:tcPr>
          <w:p w14:paraId="16776060" w14:textId="77777777" w:rsidR="00676AB9" w:rsidRPr="004A75E6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t>Erbíl</w:t>
            </w:r>
          </w:p>
        </w:tc>
        <w:tc>
          <w:tcPr>
            <w:tcW w:w="1984" w:type="dxa"/>
            <w:vAlign w:val="center"/>
          </w:tcPr>
          <w:p w14:paraId="7CB8F1B4" w14:textId="77777777" w:rsidR="00676AB9" w:rsidRPr="004A75E6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85" w:type="dxa"/>
            <w:vAlign w:val="center"/>
          </w:tcPr>
          <w:p w14:paraId="5E1D7462" w14:textId="77777777" w:rsidR="00676AB9" w:rsidRPr="004A75E6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14:paraId="2B06C652" w14:textId="77777777" w:rsidR="00676AB9" w:rsidRPr="004A75E6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76AB9" w14:paraId="1306DB6F" w14:textId="77777777" w:rsidTr="00A675EF">
        <w:tc>
          <w:tcPr>
            <w:tcW w:w="3227" w:type="dxa"/>
            <w:vAlign w:val="bottom"/>
          </w:tcPr>
          <w:p w14:paraId="2BBF7B4C" w14:textId="77777777" w:rsidR="00676AB9" w:rsidRPr="007776F8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6F8">
              <w:rPr>
                <w:rFonts w:ascii="Times New Roman" w:hAnsi="Times New Roman"/>
                <w:sz w:val="24"/>
                <w:szCs w:val="24"/>
              </w:rPr>
              <w:t>Hanoj</w:t>
            </w:r>
          </w:p>
        </w:tc>
        <w:tc>
          <w:tcPr>
            <w:tcW w:w="1984" w:type="dxa"/>
            <w:vAlign w:val="center"/>
          </w:tcPr>
          <w:p w14:paraId="6BE9EA20" w14:textId="77777777" w:rsidR="00676AB9" w:rsidRPr="007776F8" w:rsidRDefault="007776F8" w:rsidP="008060E3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6F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vAlign w:val="center"/>
          </w:tcPr>
          <w:p w14:paraId="07C7AD76" w14:textId="77777777" w:rsidR="00676AB9" w:rsidRPr="007776F8" w:rsidRDefault="007776F8" w:rsidP="008060E3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6F8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843" w:type="dxa"/>
          </w:tcPr>
          <w:p w14:paraId="125647A2" w14:textId="77777777" w:rsidR="00676AB9" w:rsidRPr="007776F8" w:rsidRDefault="00676AB9" w:rsidP="008060E3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776F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76AB9" w14:paraId="54796D2B" w14:textId="77777777" w:rsidTr="00A675EF">
        <w:tc>
          <w:tcPr>
            <w:tcW w:w="3227" w:type="dxa"/>
            <w:vAlign w:val="bottom"/>
          </w:tcPr>
          <w:p w14:paraId="091CF30A" w14:textId="77777777" w:rsidR="00676AB9" w:rsidRPr="004A75E6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t>Islámábád</w:t>
            </w:r>
          </w:p>
        </w:tc>
        <w:tc>
          <w:tcPr>
            <w:tcW w:w="1984" w:type="dxa"/>
            <w:vAlign w:val="center"/>
          </w:tcPr>
          <w:p w14:paraId="36A48593" w14:textId="77777777" w:rsidR="00676AB9" w:rsidRPr="004A75E6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85" w:type="dxa"/>
            <w:vAlign w:val="center"/>
          </w:tcPr>
          <w:p w14:paraId="60A5220E" w14:textId="77777777" w:rsidR="00676AB9" w:rsidRPr="004A75E6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14:paraId="3A186221" w14:textId="77777777" w:rsidR="00676AB9" w:rsidRPr="004A75E6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76AB9" w14:paraId="79C4872C" w14:textId="77777777" w:rsidTr="00A675EF">
        <w:tc>
          <w:tcPr>
            <w:tcW w:w="3227" w:type="dxa"/>
            <w:vAlign w:val="bottom"/>
          </w:tcPr>
          <w:p w14:paraId="515DFB03" w14:textId="77777777" w:rsidR="00676AB9" w:rsidRPr="004A75E6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t>Istanbul</w:t>
            </w:r>
          </w:p>
        </w:tc>
        <w:tc>
          <w:tcPr>
            <w:tcW w:w="1984" w:type="dxa"/>
            <w:vAlign w:val="center"/>
          </w:tcPr>
          <w:p w14:paraId="1D738D9D" w14:textId="77777777" w:rsidR="00676AB9" w:rsidRPr="004A75E6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985" w:type="dxa"/>
            <w:vAlign w:val="center"/>
          </w:tcPr>
          <w:p w14:paraId="750C8C9C" w14:textId="77777777" w:rsidR="00676AB9" w:rsidRPr="004A75E6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</w:tcPr>
          <w:p w14:paraId="7D7B2EEF" w14:textId="77777777" w:rsidR="00676AB9" w:rsidRPr="004A75E6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76AB9" w14:paraId="13F1C7DF" w14:textId="77777777" w:rsidTr="00A675EF">
        <w:tc>
          <w:tcPr>
            <w:tcW w:w="3227" w:type="dxa"/>
            <w:vAlign w:val="bottom"/>
          </w:tcPr>
          <w:p w14:paraId="0382A909" w14:textId="77777777" w:rsidR="00676AB9" w:rsidRPr="004A75E6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t>Jakarta</w:t>
            </w:r>
          </w:p>
        </w:tc>
        <w:tc>
          <w:tcPr>
            <w:tcW w:w="1984" w:type="dxa"/>
            <w:vAlign w:val="center"/>
          </w:tcPr>
          <w:p w14:paraId="469B7019" w14:textId="77777777" w:rsidR="00676AB9" w:rsidRPr="004A75E6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vAlign w:val="center"/>
          </w:tcPr>
          <w:p w14:paraId="542840E7" w14:textId="77777777" w:rsidR="00676AB9" w:rsidRPr="004A75E6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14:paraId="274EC53F" w14:textId="77777777" w:rsidR="00676AB9" w:rsidRPr="004A75E6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76AB9" w14:paraId="123495DE" w14:textId="77777777" w:rsidTr="00A675EF">
        <w:tc>
          <w:tcPr>
            <w:tcW w:w="3227" w:type="dxa"/>
            <w:vAlign w:val="bottom"/>
          </w:tcPr>
          <w:p w14:paraId="3D8D8284" w14:textId="77777777" w:rsidR="00676AB9" w:rsidRPr="004A75E6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t>Jerevan</w:t>
            </w:r>
          </w:p>
        </w:tc>
        <w:tc>
          <w:tcPr>
            <w:tcW w:w="1984" w:type="dxa"/>
            <w:vAlign w:val="center"/>
          </w:tcPr>
          <w:p w14:paraId="78D4C6E2" w14:textId="77777777" w:rsidR="00676AB9" w:rsidRPr="004A75E6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vAlign w:val="center"/>
          </w:tcPr>
          <w:p w14:paraId="15DED081" w14:textId="77777777" w:rsidR="00676AB9" w:rsidRPr="004A75E6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</w:tcPr>
          <w:p w14:paraId="1FF196D8" w14:textId="77777777" w:rsidR="00676AB9" w:rsidRPr="004A75E6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76AB9" w14:paraId="71C595A6" w14:textId="77777777" w:rsidTr="00A675EF">
        <w:tc>
          <w:tcPr>
            <w:tcW w:w="3227" w:type="dxa"/>
            <w:vAlign w:val="bottom"/>
          </w:tcPr>
          <w:p w14:paraId="06661E5F" w14:textId="77777777" w:rsidR="00676AB9" w:rsidRPr="004A75E6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t>Kábul</w:t>
            </w:r>
          </w:p>
        </w:tc>
        <w:tc>
          <w:tcPr>
            <w:tcW w:w="1984" w:type="dxa"/>
            <w:vAlign w:val="center"/>
          </w:tcPr>
          <w:p w14:paraId="16A7E93F" w14:textId="77777777" w:rsidR="00676AB9" w:rsidRPr="004A75E6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85" w:type="dxa"/>
            <w:vAlign w:val="center"/>
          </w:tcPr>
          <w:p w14:paraId="42ABDB58" w14:textId="77777777" w:rsidR="00676AB9" w:rsidRPr="004A75E6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14:paraId="560AA76B" w14:textId="77777777" w:rsidR="00676AB9" w:rsidRPr="004A75E6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76AB9" w14:paraId="47634252" w14:textId="77777777" w:rsidTr="00A675EF">
        <w:tc>
          <w:tcPr>
            <w:tcW w:w="3227" w:type="dxa"/>
            <w:vAlign w:val="bottom"/>
          </w:tcPr>
          <w:p w14:paraId="440B0315" w14:textId="77777777" w:rsidR="00676AB9" w:rsidRPr="004A75E6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t>Káhira</w:t>
            </w:r>
          </w:p>
        </w:tc>
        <w:tc>
          <w:tcPr>
            <w:tcW w:w="1984" w:type="dxa"/>
            <w:vAlign w:val="center"/>
          </w:tcPr>
          <w:p w14:paraId="7582072E" w14:textId="77777777" w:rsidR="00676AB9" w:rsidRPr="004A75E6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985" w:type="dxa"/>
            <w:vAlign w:val="center"/>
          </w:tcPr>
          <w:p w14:paraId="185A65A7" w14:textId="77777777" w:rsidR="00676AB9" w:rsidRPr="004A75E6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14:paraId="5EFA678C" w14:textId="77777777" w:rsidR="00676AB9" w:rsidRPr="004A75E6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76AB9" w14:paraId="7BAA8771" w14:textId="77777777" w:rsidTr="00A675EF">
        <w:tc>
          <w:tcPr>
            <w:tcW w:w="3227" w:type="dxa"/>
            <w:vAlign w:val="bottom"/>
          </w:tcPr>
          <w:p w14:paraId="45F4232C" w14:textId="77777777" w:rsidR="00676AB9" w:rsidRPr="004A75E6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lastRenderedPageBreak/>
              <w:t>Kišiněv</w:t>
            </w:r>
          </w:p>
        </w:tc>
        <w:tc>
          <w:tcPr>
            <w:tcW w:w="1984" w:type="dxa"/>
            <w:vAlign w:val="center"/>
          </w:tcPr>
          <w:p w14:paraId="41F63197" w14:textId="77777777" w:rsidR="00676AB9" w:rsidRPr="004A75E6" w:rsidRDefault="00F01FFD" w:rsidP="00F01FFD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t>8</w:t>
            </w:r>
            <w:r w:rsidR="007D68DC" w:rsidRPr="004A75E6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985" w:type="dxa"/>
            <w:vAlign w:val="center"/>
          </w:tcPr>
          <w:p w14:paraId="1CD94932" w14:textId="77777777" w:rsidR="00676AB9" w:rsidRPr="004A75E6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vAlign w:val="center"/>
          </w:tcPr>
          <w:p w14:paraId="56D9C6C0" w14:textId="77777777" w:rsidR="00676AB9" w:rsidRPr="004A75E6" w:rsidRDefault="00F01FFD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t>6</w:t>
            </w:r>
            <w:r w:rsidR="007D68DC" w:rsidRPr="004A75E6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676AB9" w14:paraId="7D1C7F77" w14:textId="77777777" w:rsidTr="00A675EF">
        <w:tc>
          <w:tcPr>
            <w:tcW w:w="3227" w:type="dxa"/>
            <w:vAlign w:val="center"/>
          </w:tcPr>
          <w:p w14:paraId="581AF622" w14:textId="77777777" w:rsidR="00676AB9" w:rsidRPr="00494702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4702">
              <w:rPr>
                <w:rFonts w:ascii="Times New Roman" w:hAnsi="Times New Roman"/>
                <w:sz w:val="24"/>
                <w:szCs w:val="24"/>
              </w:rPr>
              <w:t>Kyjev</w:t>
            </w:r>
          </w:p>
        </w:tc>
        <w:tc>
          <w:tcPr>
            <w:tcW w:w="1984" w:type="dxa"/>
            <w:vAlign w:val="center"/>
          </w:tcPr>
          <w:p w14:paraId="1D614867" w14:textId="77777777" w:rsidR="00676AB9" w:rsidRPr="00737E9D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1 600</w:t>
            </w:r>
          </w:p>
        </w:tc>
        <w:tc>
          <w:tcPr>
            <w:tcW w:w="1985" w:type="dxa"/>
            <w:vAlign w:val="center"/>
          </w:tcPr>
          <w:p w14:paraId="382346EC" w14:textId="77777777" w:rsidR="00676AB9" w:rsidRPr="00737E9D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843" w:type="dxa"/>
            <w:vAlign w:val="center"/>
          </w:tcPr>
          <w:p w14:paraId="3C64ABB8" w14:textId="77777777" w:rsidR="00676AB9" w:rsidRPr="00737E9D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7E9D">
              <w:rPr>
                <w:rFonts w:ascii="Times New Roman" w:hAnsi="Times New Roman"/>
                <w:sz w:val="24"/>
                <w:szCs w:val="24"/>
              </w:rPr>
              <w:t>1 100</w:t>
            </w:r>
          </w:p>
        </w:tc>
      </w:tr>
      <w:tr w:rsidR="00676AB9" w14:paraId="717F8077" w14:textId="77777777" w:rsidTr="00A675EF">
        <w:tc>
          <w:tcPr>
            <w:tcW w:w="3227" w:type="dxa"/>
            <w:vAlign w:val="bottom"/>
          </w:tcPr>
          <w:p w14:paraId="4952FF53" w14:textId="77777777" w:rsidR="00676AB9" w:rsidRPr="004A75E6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t>Lusaka</w:t>
            </w:r>
          </w:p>
        </w:tc>
        <w:tc>
          <w:tcPr>
            <w:tcW w:w="1984" w:type="dxa"/>
            <w:vAlign w:val="center"/>
          </w:tcPr>
          <w:p w14:paraId="101A002D" w14:textId="77777777" w:rsidR="00676AB9" w:rsidRPr="004A75E6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985" w:type="dxa"/>
            <w:vAlign w:val="center"/>
          </w:tcPr>
          <w:p w14:paraId="50857CD6" w14:textId="77777777" w:rsidR="00676AB9" w:rsidRPr="004A75E6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  <w:vAlign w:val="center"/>
          </w:tcPr>
          <w:p w14:paraId="2C130A51" w14:textId="77777777" w:rsidR="00676AB9" w:rsidRPr="004A75E6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75E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76AB9" w:rsidRPr="0021004B" w14:paraId="74CF3CAF" w14:textId="77777777" w:rsidTr="00A675EF">
        <w:tc>
          <w:tcPr>
            <w:tcW w:w="3227" w:type="dxa"/>
            <w:vAlign w:val="bottom"/>
          </w:tcPr>
          <w:p w14:paraId="43705A87" w14:textId="77777777" w:rsidR="00676AB9" w:rsidRPr="00B45DA9" w:rsidRDefault="00676AB9" w:rsidP="00B45DA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DA9">
              <w:rPr>
                <w:rFonts w:ascii="Times New Roman" w:hAnsi="Times New Roman"/>
                <w:sz w:val="24"/>
                <w:szCs w:val="24"/>
              </w:rPr>
              <w:t>Lvov</w:t>
            </w:r>
          </w:p>
        </w:tc>
        <w:tc>
          <w:tcPr>
            <w:tcW w:w="1984" w:type="dxa"/>
            <w:vAlign w:val="center"/>
          </w:tcPr>
          <w:p w14:paraId="484DCC47" w14:textId="77777777" w:rsidR="00676AB9" w:rsidRPr="00B45DA9" w:rsidRDefault="00B45DA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DA9">
              <w:rPr>
                <w:rFonts w:ascii="Times New Roman" w:hAnsi="Times New Roman"/>
                <w:sz w:val="24"/>
                <w:szCs w:val="24"/>
              </w:rPr>
              <w:t>4</w:t>
            </w:r>
            <w:r w:rsidR="00676AB9" w:rsidRPr="00B45DA9">
              <w:rPr>
                <w:rFonts w:ascii="Times New Roman" w:hAnsi="Times New Roman"/>
                <w:sz w:val="24"/>
                <w:szCs w:val="24"/>
              </w:rPr>
              <w:t>0 720</w:t>
            </w:r>
          </w:p>
        </w:tc>
        <w:tc>
          <w:tcPr>
            <w:tcW w:w="1985" w:type="dxa"/>
            <w:vAlign w:val="center"/>
          </w:tcPr>
          <w:p w14:paraId="6BA29476" w14:textId="77777777" w:rsidR="00676AB9" w:rsidRPr="00B45DA9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DA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vAlign w:val="center"/>
          </w:tcPr>
          <w:p w14:paraId="57265672" w14:textId="77777777" w:rsidR="00676AB9" w:rsidRPr="00B45DA9" w:rsidRDefault="00B45DA9" w:rsidP="00B45DA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DA9">
              <w:rPr>
                <w:rFonts w:ascii="Times New Roman" w:hAnsi="Times New Roman"/>
                <w:sz w:val="24"/>
                <w:szCs w:val="24"/>
              </w:rPr>
              <w:t>4</w:t>
            </w:r>
            <w:r w:rsidR="00676AB9" w:rsidRPr="00B45DA9">
              <w:rPr>
                <w:rFonts w:ascii="Times New Roman" w:hAnsi="Times New Roman"/>
                <w:sz w:val="24"/>
                <w:szCs w:val="24"/>
              </w:rPr>
              <w:t>0 000</w:t>
            </w:r>
          </w:p>
        </w:tc>
      </w:tr>
      <w:tr w:rsidR="00676AB9" w:rsidRPr="0021004B" w14:paraId="2BDC6CFC" w14:textId="77777777" w:rsidTr="00A675EF">
        <w:tc>
          <w:tcPr>
            <w:tcW w:w="3227" w:type="dxa"/>
            <w:vAlign w:val="center"/>
          </w:tcPr>
          <w:p w14:paraId="4D580DA5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Manila</w:t>
            </w:r>
          </w:p>
        </w:tc>
        <w:tc>
          <w:tcPr>
            <w:tcW w:w="1984" w:type="dxa"/>
            <w:vAlign w:val="center"/>
          </w:tcPr>
          <w:p w14:paraId="46104763" w14:textId="77777777" w:rsidR="00676AB9" w:rsidRPr="0021004B" w:rsidRDefault="007D68DC" w:rsidP="00F01FFD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 xml:space="preserve">1 </w:t>
            </w:r>
            <w:r w:rsidR="00F01FFD" w:rsidRPr="0021004B">
              <w:rPr>
                <w:rFonts w:ascii="Times New Roman" w:hAnsi="Times New Roman"/>
                <w:sz w:val="24"/>
                <w:szCs w:val="24"/>
              </w:rPr>
              <w:t>2</w:t>
            </w:r>
            <w:r w:rsidRPr="0021004B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985" w:type="dxa"/>
            <w:vAlign w:val="center"/>
          </w:tcPr>
          <w:p w14:paraId="798F6FA3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vAlign w:val="center"/>
          </w:tcPr>
          <w:p w14:paraId="0EBAB5C8" w14:textId="77777777" w:rsidR="00676AB9" w:rsidRPr="0021004B" w:rsidRDefault="007D68DC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1 000</w:t>
            </w:r>
          </w:p>
        </w:tc>
      </w:tr>
      <w:tr w:rsidR="00676AB9" w:rsidRPr="0021004B" w14:paraId="16E16FBF" w14:textId="77777777" w:rsidTr="00A675EF">
        <w:tc>
          <w:tcPr>
            <w:tcW w:w="3227" w:type="dxa"/>
            <w:vAlign w:val="bottom"/>
          </w:tcPr>
          <w:p w14:paraId="424DC348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Minsk</w:t>
            </w:r>
          </w:p>
        </w:tc>
        <w:tc>
          <w:tcPr>
            <w:tcW w:w="1984" w:type="dxa"/>
            <w:vAlign w:val="center"/>
          </w:tcPr>
          <w:p w14:paraId="3C4982CA" w14:textId="77777777" w:rsidR="00676AB9" w:rsidRPr="0021004B" w:rsidRDefault="001D7C9B" w:rsidP="00F01FFD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1 0</w:t>
            </w:r>
            <w:r w:rsidR="00F01FFD" w:rsidRPr="0021004B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985" w:type="dxa"/>
            <w:vAlign w:val="center"/>
          </w:tcPr>
          <w:p w14:paraId="6B2B4CDB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843" w:type="dxa"/>
            <w:vAlign w:val="center"/>
          </w:tcPr>
          <w:p w14:paraId="773066B7" w14:textId="77777777" w:rsidR="00676AB9" w:rsidRPr="0021004B" w:rsidRDefault="001D7C9B" w:rsidP="007D68DC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8</w:t>
            </w:r>
            <w:r w:rsidR="00F01FFD" w:rsidRPr="0021004B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676AB9" w:rsidRPr="0021004B" w14:paraId="3073BC0C" w14:textId="77777777" w:rsidTr="00A675EF">
        <w:tc>
          <w:tcPr>
            <w:tcW w:w="3227" w:type="dxa"/>
            <w:vAlign w:val="bottom"/>
          </w:tcPr>
          <w:p w14:paraId="6188B033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Nairobi</w:t>
            </w:r>
          </w:p>
        </w:tc>
        <w:tc>
          <w:tcPr>
            <w:tcW w:w="1984" w:type="dxa"/>
            <w:vAlign w:val="center"/>
          </w:tcPr>
          <w:p w14:paraId="53DC8F1C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985" w:type="dxa"/>
            <w:vAlign w:val="center"/>
          </w:tcPr>
          <w:p w14:paraId="4F6B054E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14:paraId="57B75CE6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76AB9" w:rsidRPr="0021004B" w14:paraId="000DC332" w14:textId="77777777" w:rsidTr="00A675EF">
        <w:tc>
          <w:tcPr>
            <w:tcW w:w="3227" w:type="dxa"/>
            <w:vAlign w:val="bottom"/>
          </w:tcPr>
          <w:p w14:paraId="6301DFB0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Nursultan (Astana)</w:t>
            </w:r>
          </w:p>
        </w:tc>
        <w:tc>
          <w:tcPr>
            <w:tcW w:w="1984" w:type="dxa"/>
            <w:vAlign w:val="center"/>
          </w:tcPr>
          <w:p w14:paraId="59EF6024" w14:textId="77777777" w:rsidR="00676AB9" w:rsidRPr="0021004B" w:rsidRDefault="00B97E1F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380</w:t>
            </w:r>
          </w:p>
        </w:tc>
        <w:tc>
          <w:tcPr>
            <w:tcW w:w="1985" w:type="dxa"/>
            <w:vAlign w:val="center"/>
          </w:tcPr>
          <w:p w14:paraId="4F4832EC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14:paraId="1FD66C84" w14:textId="77777777" w:rsidR="00676AB9" w:rsidRPr="0021004B" w:rsidRDefault="00B97E1F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</w:tr>
      <w:tr w:rsidR="00676AB9" w:rsidRPr="0021004B" w14:paraId="644DDE67" w14:textId="77777777" w:rsidTr="00A675EF">
        <w:tc>
          <w:tcPr>
            <w:tcW w:w="3227" w:type="dxa"/>
            <w:vAlign w:val="bottom"/>
          </w:tcPr>
          <w:p w14:paraId="2B061455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Pchjongjang</w:t>
            </w:r>
          </w:p>
        </w:tc>
        <w:tc>
          <w:tcPr>
            <w:tcW w:w="1984" w:type="dxa"/>
            <w:vAlign w:val="center"/>
          </w:tcPr>
          <w:p w14:paraId="2346B914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vAlign w:val="center"/>
          </w:tcPr>
          <w:p w14:paraId="6B36FE38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</w:tcPr>
          <w:p w14:paraId="37C38EE6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76AB9" w:rsidRPr="0021004B" w14:paraId="6B1FFCBC" w14:textId="77777777" w:rsidTr="00A675EF">
        <w:tc>
          <w:tcPr>
            <w:tcW w:w="3227" w:type="dxa"/>
            <w:vAlign w:val="center"/>
          </w:tcPr>
          <w:p w14:paraId="1A59EEE3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Pretoria</w:t>
            </w:r>
          </w:p>
        </w:tc>
        <w:tc>
          <w:tcPr>
            <w:tcW w:w="1984" w:type="dxa"/>
            <w:vAlign w:val="center"/>
          </w:tcPr>
          <w:p w14:paraId="072E294C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vAlign w:val="center"/>
          </w:tcPr>
          <w:p w14:paraId="10F3103E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843" w:type="dxa"/>
          </w:tcPr>
          <w:p w14:paraId="57C2E6E0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76AB9" w:rsidRPr="0021004B" w14:paraId="2D6EA9CE" w14:textId="77777777" w:rsidTr="00A675EF">
        <w:tc>
          <w:tcPr>
            <w:tcW w:w="3227" w:type="dxa"/>
            <w:vAlign w:val="bottom"/>
          </w:tcPr>
          <w:p w14:paraId="452F9E93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Rabat</w:t>
            </w:r>
          </w:p>
        </w:tc>
        <w:tc>
          <w:tcPr>
            <w:tcW w:w="1984" w:type="dxa"/>
            <w:vAlign w:val="center"/>
          </w:tcPr>
          <w:p w14:paraId="4EE344FE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985" w:type="dxa"/>
            <w:vAlign w:val="center"/>
          </w:tcPr>
          <w:p w14:paraId="7FDAAB12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14:paraId="02E1D9D6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76AB9" w:rsidRPr="0021004B" w14:paraId="77AC65A2" w14:textId="77777777" w:rsidTr="00A675EF">
        <w:tc>
          <w:tcPr>
            <w:tcW w:w="3227" w:type="dxa"/>
            <w:vAlign w:val="bottom"/>
          </w:tcPr>
          <w:p w14:paraId="09750D1F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Sarajevo</w:t>
            </w:r>
          </w:p>
        </w:tc>
        <w:tc>
          <w:tcPr>
            <w:tcW w:w="1984" w:type="dxa"/>
            <w:vAlign w:val="center"/>
          </w:tcPr>
          <w:p w14:paraId="6A851B1A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985" w:type="dxa"/>
            <w:vAlign w:val="center"/>
          </w:tcPr>
          <w:p w14:paraId="0F6DA12B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843" w:type="dxa"/>
          </w:tcPr>
          <w:p w14:paraId="7BCCB799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76AB9" w:rsidRPr="0021004B" w14:paraId="2FB0C097" w14:textId="77777777" w:rsidTr="00A675EF">
        <w:tc>
          <w:tcPr>
            <w:tcW w:w="3227" w:type="dxa"/>
            <w:vAlign w:val="bottom"/>
          </w:tcPr>
          <w:p w14:paraId="2BC3FE33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Skopje</w:t>
            </w:r>
          </w:p>
        </w:tc>
        <w:tc>
          <w:tcPr>
            <w:tcW w:w="1984" w:type="dxa"/>
            <w:vAlign w:val="center"/>
          </w:tcPr>
          <w:p w14:paraId="18FBB83B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985" w:type="dxa"/>
            <w:vAlign w:val="center"/>
          </w:tcPr>
          <w:p w14:paraId="0BD770C6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14:paraId="630E1E64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76AB9" w:rsidRPr="0021004B" w14:paraId="4DF5284B" w14:textId="77777777" w:rsidTr="00A675EF">
        <w:tc>
          <w:tcPr>
            <w:tcW w:w="3227" w:type="dxa"/>
            <w:vAlign w:val="bottom"/>
          </w:tcPr>
          <w:p w14:paraId="2AD927AA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Taškent</w:t>
            </w:r>
          </w:p>
        </w:tc>
        <w:tc>
          <w:tcPr>
            <w:tcW w:w="1984" w:type="dxa"/>
            <w:vAlign w:val="center"/>
          </w:tcPr>
          <w:p w14:paraId="67D3712F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85" w:type="dxa"/>
            <w:vAlign w:val="center"/>
          </w:tcPr>
          <w:p w14:paraId="35A9FC67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14:paraId="5544DD93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76AB9" w:rsidRPr="0021004B" w14:paraId="2E1ACCD6" w14:textId="77777777" w:rsidTr="00A675EF">
        <w:tc>
          <w:tcPr>
            <w:tcW w:w="3227" w:type="dxa"/>
            <w:vAlign w:val="bottom"/>
          </w:tcPr>
          <w:p w14:paraId="5117A18F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Teherán</w:t>
            </w:r>
          </w:p>
        </w:tc>
        <w:tc>
          <w:tcPr>
            <w:tcW w:w="1984" w:type="dxa"/>
            <w:vAlign w:val="center"/>
          </w:tcPr>
          <w:p w14:paraId="129DBC66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985" w:type="dxa"/>
            <w:vAlign w:val="center"/>
          </w:tcPr>
          <w:p w14:paraId="4851598A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14:paraId="73E4DDB8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76AB9" w:rsidRPr="0021004B" w14:paraId="78E36E1A" w14:textId="77777777" w:rsidTr="00A675EF">
        <w:tc>
          <w:tcPr>
            <w:tcW w:w="3227" w:type="dxa"/>
            <w:vAlign w:val="bottom"/>
          </w:tcPr>
          <w:p w14:paraId="55310449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Tunis</w:t>
            </w:r>
          </w:p>
        </w:tc>
        <w:tc>
          <w:tcPr>
            <w:tcW w:w="1984" w:type="dxa"/>
            <w:vAlign w:val="center"/>
          </w:tcPr>
          <w:p w14:paraId="547E367D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985" w:type="dxa"/>
            <w:vAlign w:val="center"/>
          </w:tcPr>
          <w:p w14:paraId="08FD4EAD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14:paraId="78C00096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76AB9" w:rsidRPr="0021004B" w14:paraId="73DC8315" w14:textId="77777777" w:rsidTr="00A675EF">
        <w:tc>
          <w:tcPr>
            <w:tcW w:w="3227" w:type="dxa"/>
            <w:vAlign w:val="bottom"/>
          </w:tcPr>
          <w:p w14:paraId="4803E623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Tbilisi</w:t>
            </w:r>
          </w:p>
        </w:tc>
        <w:tc>
          <w:tcPr>
            <w:tcW w:w="1984" w:type="dxa"/>
            <w:vAlign w:val="center"/>
          </w:tcPr>
          <w:p w14:paraId="58A0AEF2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1985" w:type="dxa"/>
            <w:vAlign w:val="center"/>
          </w:tcPr>
          <w:p w14:paraId="276458C6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</w:tcPr>
          <w:p w14:paraId="4FAE7C1F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676AB9" w:rsidRPr="0021004B" w14:paraId="6B30972D" w14:textId="77777777" w:rsidTr="00A675EF">
        <w:tc>
          <w:tcPr>
            <w:tcW w:w="3227" w:type="dxa"/>
            <w:vAlign w:val="bottom"/>
          </w:tcPr>
          <w:p w14:paraId="6D9DA3F4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Ulánbátar</w:t>
            </w:r>
          </w:p>
        </w:tc>
        <w:tc>
          <w:tcPr>
            <w:tcW w:w="1984" w:type="dxa"/>
            <w:vAlign w:val="center"/>
          </w:tcPr>
          <w:p w14:paraId="53A7B410" w14:textId="77777777" w:rsidR="00676AB9" w:rsidRPr="0021004B" w:rsidRDefault="007D68DC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1 200</w:t>
            </w:r>
          </w:p>
        </w:tc>
        <w:tc>
          <w:tcPr>
            <w:tcW w:w="1985" w:type="dxa"/>
            <w:vAlign w:val="center"/>
          </w:tcPr>
          <w:p w14:paraId="63B39D5B" w14:textId="77777777" w:rsidR="00676AB9" w:rsidRPr="0021004B" w:rsidRDefault="00676AB9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43" w:type="dxa"/>
            <w:vAlign w:val="center"/>
          </w:tcPr>
          <w:p w14:paraId="7CA89A33" w14:textId="77777777" w:rsidR="00676AB9" w:rsidRPr="0021004B" w:rsidRDefault="007D68DC" w:rsidP="00676AB9">
            <w:pPr>
              <w:spacing w:after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004B">
              <w:rPr>
                <w:rFonts w:ascii="Times New Roman" w:hAnsi="Times New Roman"/>
                <w:sz w:val="24"/>
                <w:szCs w:val="24"/>
              </w:rPr>
              <w:t>1 000</w:t>
            </w:r>
          </w:p>
        </w:tc>
      </w:tr>
    </w:tbl>
    <w:p w14:paraId="422494E8" w14:textId="77777777" w:rsidR="00B90D3D" w:rsidRPr="00E0574A" w:rsidRDefault="00B90D3D" w:rsidP="00B45DA9">
      <w:pPr>
        <w:spacing w:after="160" w:line="360" w:lineRule="auto"/>
        <w:rPr>
          <w:rFonts w:ascii="Times New Roman" w:hAnsi="Times New Roman"/>
          <w:color w:val="FF0000"/>
          <w:sz w:val="24"/>
        </w:rPr>
      </w:pPr>
    </w:p>
    <w:sectPr w:rsidR="00B90D3D" w:rsidRPr="00E0574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88774B" w14:textId="77777777" w:rsidR="00C613C0" w:rsidRDefault="00C613C0" w:rsidP="00330EA3">
      <w:pPr>
        <w:spacing w:after="0"/>
      </w:pPr>
      <w:r>
        <w:separator/>
      </w:r>
    </w:p>
  </w:endnote>
  <w:endnote w:type="continuationSeparator" w:id="0">
    <w:p w14:paraId="5DA18975" w14:textId="77777777" w:rsidR="00C613C0" w:rsidRDefault="00C613C0" w:rsidP="00330EA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0463558"/>
      <w:docPartObj>
        <w:docPartGallery w:val="Page Numbers (Bottom of Page)"/>
        <w:docPartUnique/>
      </w:docPartObj>
    </w:sdtPr>
    <w:sdtEndPr/>
    <w:sdtContent>
      <w:p w14:paraId="5161876C" w14:textId="27132431" w:rsidR="00330EA3" w:rsidRDefault="00330EA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3A53">
          <w:rPr>
            <w:noProof/>
          </w:rPr>
          <w:t>1</w:t>
        </w:r>
        <w:r>
          <w:fldChar w:fldCharType="end"/>
        </w:r>
      </w:p>
    </w:sdtContent>
  </w:sdt>
  <w:p w14:paraId="25950FE1" w14:textId="77777777" w:rsidR="00330EA3" w:rsidRDefault="00330EA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FF0CD2" w14:textId="77777777" w:rsidR="00C613C0" w:rsidRDefault="00C613C0" w:rsidP="00330EA3">
      <w:pPr>
        <w:spacing w:after="0"/>
      </w:pPr>
      <w:r>
        <w:separator/>
      </w:r>
    </w:p>
  </w:footnote>
  <w:footnote w:type="continuationSeparator" w:id="0">
    <w:p w14:paraId="792BF161" w14:textId="77777777" w:rsidR="00C613C0" w:rsidRDefault="00C613C0" w:rsidP="00330EA3">
      <w:pPr>
        <w:spacing w:after="0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RYCHTA Ondřej, Mgr.">
    <w15:presenceInfo w15:providerId="AD" w15:userId="S-1-5-21-1691777873-514487935-1699909082-46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716"/>
    <w:rsid w:val="0008005F"/>
    <w:rsid w:val="000A2BDB"/>
    <w:rsid w:val="000B48B9"/>
    <w:rsid w:val="000C413E"/>
    <w:rsid w:val="000F2D1D"/>
    <w:rsid w:val="00124235"/>
    <w:rsid w:val="00161701"/>
    <w:rsid w:val="001B2F50"/>
    <w:rsid w:val="001D055D"/>
    <w:rsid w:val="001D585E"/>
    <w:rsid w:val="001D7C9B"/>
    <w:rsid w:val="001F141F"/>
    <w:rsid w:val="0021004B"/>
    <w:rsid w:val="00242037"/>
    <w:rsid w:val="00255694"/>
    <w:rsid w:val="00260010"/>
    <w:rsid w:val="002B69DC"/>
    <w:rsid w:val="002D22D6"/>
    <w:rsid w:val="002F6BB1"/>
    <w:rsid w:val="003062F3"/>
    <w:rsid w:val="00317318"/>
    <w:rsid w:val="00330EA3"/>
    <w:rsid w:val="00354F26"/>
    <w:rsid w:val="00393E8E"/>
    <w:rsid w:val="003E0A04"/>
    <w:rsid w:val="003E15B7"/>
    <w:rsid w:val="003E2CD2"/>
    <w:rsid w:val="003F7EC1"/>
    <w:rsid w:val="0046747E"/>
    <w:rsid w:val="004A75E6"/>
    <w:rsid w:val="004C0AE7"/>
    <w:rsid w:val="004C1FF2"/>
    <w:rsid w:val="004E1E77"/>
    <w:rsid w:val="00500B76"/>
    <w:rsid w:val="00513A53"/>
    <w:rsid w:val="00520244"/>
    <w:rsid w:val="00580975"/>
    <w:rsid w:val="005C3104"/>
    <w:rsid w:val="005E4145"/>
    <w:rsid w:val="005F413B"/>
    <w:rsid w:val="005F47BA"/>
    <w:rsid w:val="005F7FDA"/>
    <w:rsid w:val="00604B07"/>
    <w:rsid w:val="00637E25"/>
    <w:rsid w:val="00676247"/>
    <w:rsid w:val="006763D8"/>
    <w:rsid w:val="00676AB9"/>
    <w:rsid w:val="006C223D"/>
    <w:rsid w:val="006E2F20"/>
    <w:rsid w:val="006E66BD"/>
    <w:rsid w:val="00744EFC"/>
    <w:rsid w:val="007776F8"/>
    <w:rsid w:val="00792475"/>
    <w:rsid w:val="007946A8"/>
    <w:rsid w:val="007D68DC"/>
    <w:rsid w:val="008060E3"/>
    <w:rsid w:val="00806542"/>
    <w:rsid w:val="00824ED5"/>
    <w:rsid w:val="00845575"/>
    <w:rsid w:val="008C0947"/>
    <w:rsid w:val="008C4243"/>
    <w:rsid w:val="008F7952"/>
    <w:rsid w:val="0092154F"/>
    <w:rsid w:val="00943EE1"/>
    <w:rsid w:val="00960362"/>
    <w:rsid w:val="009A4AAC"/>
    <w:rsid w:val="00A22B28"/>
    <w:rsid w:val="00A30C3A"/>
    <w:rsid w:val="00A76615"/>
    <w:rsid w:val="00A823A6"/>
    <w:rsid w:val="00A96284"/>
    <w:rsid w:val="00AA6AAD"/>
    <w:rsid w:val="00AF619D"/>
    <w:rsid w:val="00B03312"/>
    <w:rsid w:val="00B42893"/>
    <w:rsid w:val="00B45DA9"/>
    <w:rsid w:val="00B50AA8"/>
    <w:rsid w:val="00B55047"/>
    <w:rsid w:val="00B81AE0"/>
    <w:rsid w:val="00B90D3D"/>
    <w:rsid w:val="00B97E1F"/>
    <w:rsid w:val="00BB23BB"/>
    <w:rsid w:val="00BC35DF"/>
    <w:rsid w:val="00BF6DE2"/>
    <w:rsid w:val="00C01A36"/>
    <w:rsid w:val="00C42C36"/>
    <w:rsid w:val="00C566AB"/>
    <w:rsid w:val="00C613C0"/>
    <w:rsid w:val="00C87822"/>
    <w:rsid w:val="00C91427"/>
    <w:rsid w:val="00CD36A3"/>
    <w:rsid w:val="00D119E0"/>
    <w:rsid w:val="00D42B85"/>
    <w:rsid w:val="00D524EE"/>
    <w:rsid w:val="00D72F00"/>
    <w:rsid w:val="00D95896"/>
    <w:rsid w:val="00DE409F"/>
    <w:rsid w:val="00E0574A"/>
    <w:rsid w:val="00E32527"/>
    <w:rsid w:val="00E46716"/>
    <w:rsid w:val="00E547F9"/>
    <w:rsid w:val="00E91D2B"/>
    <w:rsid w:val="00EE0C03"/>
    <w:rsid w:val="00EF45AF"/>
    <w:rsid w:val="00F01FFD"/>
    <w:rsid w:val="00F20D8E"/>
    <w:rsid w:val="00F4157F"/>
    <w:rsid w:val="00F44C82"/>
    <w:rsid w:val="00FC01F3"/>
    <w:rsid w:val="00FF1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E3A8C"/>
  <w15:docId w15:val="{4415DEB8-1025-49E6-86D6-71FC644DD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6716"/>
    <w:pPr>
      <w:spacing w:after="120" w:line="240" w:lineRule="auto"/>
      <w:jc w:val="both"/>
    </w:pPr>
    <w:rPr>
      <w:rFonts w:ascii="Arial" w:eastAsia="Calibri" w:hAnsi="Arial" w:cs="Times New Roman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E4671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4671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46716"/>
    <w:rPr>
      <w:rFonts w:ascii="Arial" w:eastAsia="Calibri" w:hAnsi="Arial" w:cs="Times New Roman"/>
      <w:sz w:val="20"/>
      <w:szCs w:val="20"/>
    </w:rPr>
  </w:style>
  <w:style w:type="table" w:styleId="Mkatabulky">
    <w:name w:val="Table Grid"/>
    <w:basedOn w:val="Normlntabulka"/>
    <w:uiPriority w:val="59"/>
    <w:rsid w:val="00E467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4671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6716"/>
    <w:rPr>
      <w:rFonts w:ascii="Tahoma" w:eastAsia="Calibri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02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0244"/>
    <w:rPr>
      <w:rFonts w:ascii="Arial" w:eastAsia="Calibri" w:hAnsi="Arial" w:cs="Times New Roman"/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330EA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330EA3"/>
    <w:rPr>
      <w:rFonts w:ascii="Arial" w:eastAsia="Calibri" w:hAnsi="Arial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30EA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330EA3"/>
    <w:rPr>
      <w:rFonts w:ascii="Arial" w:eastAsia="Calibri" w:hAnsi="Arial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790</Words>
  <Characters>4665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BRYCHTA Ondřej, Mgr.</cp:lastModifiedBy>
  <cp:revision>17</cp:revision>
  <cp:lastPrinted>2019-03-05T13:13:00Z</cp:lastPrinted>
  <dcterms:created xsi:type="dcterms:W3CDTF">2019-07-10T10:27:00Z</dcterms:created>
  <dcterms:modified xsi:type="dcterms:W3CDTF">2019-07-12T09:18:00Z</dcterms:modified>
</cp:coreProperties>
</file>